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AD87D3" w14:textId="6F709F76" w:rsidR="00DC1834" w:rsidRDefault="00DC1834" w:rsidP="00B716EC">
      <w:pPr>
        <w:jc w:val="center"/>
        <w:rPr>
          <w:rFonts w:ascii="Arial" w:hAnsi="Arial" w:cs="Arial"/>
          <w:b/>
          <w:bCs/>
          <w:u w:val="single"/>
        </w:rPr>
      </w:pPr>
      <w:r w:rsidRPr="00B716EC">
        <w:rPr>
          <w:rFonts w:ascii="Arial" w:hAnsi="Arial" w:cs="Arial"/>
          <w:b/>
          <w:bCs/>
          <w:u w:val="single"/>
        </w:rPr>
        <w:t>Coroner form</w:t>
      </w:r>
      <w:r w:rsidR="00261D01">
        <w:rPr>
          <w:rFonts w:ascii="Arial" w:hAnsi="Arial" w:cs="Arial"/>
          <w:b/>
          <w:bCs/>
          <w:u w:val="single"/>
        </w:rPr>
        <w:t xml:space="preserve">s </w:t>
      </w:r>
    </w:p>
    <w:sdt>
      <w:sdtPr>
        <w:rPr>
          <w:rFonts w:asciiTheme="minorHAnsi" w:hAnsiTheme="minorHAnsi" w:cstheme="minorBidi"/>
          <w:b w:val="0"/>
          <w:bCs w:val="0"/>
          <w:u w:val="none"/>
          <w:lang w:val="en-GB"/>
        </w:rPr>
        <w:id w:val="855602725"/>
        <w:docPartObj>
          <w:docPartGallery w:val="Table of Contents"/>
          <w:docPartUnique/>
        </w:docPartObj>
      </w:sdtPr>
      <w:sdtEndPr/>
      <w:sdtContent>
        <w:p w14:paraId="2157C7F7" w14:textId="11D006D7" w:rsidR="00261D01" w:rsidRDefault="00261D01" w:rsidP="00261D01">
          <w:pPr>
            <w:pStyle w:val="TOCHeading"/>
          </w:pPr>
          <w:r>
            <w:t>Contents</w:t>
          </w:r>
        </w:p>
        <w:p w14:paraId="5002A4DB" w14:textId="4FDD8D93" w:rsidR="0053325B" w:rsidRDefault="00D96D52">
          <w:pPr>
            <w:pStyle w:val="TOC1"/>
            <w:rPr>
              <w:rFonts w:eastAsiaTheme="minorEastAsia"/>
              <w:noProof/>
              <w:kern w:val="2"/>
              <w:lang w:eastAsia="en-GB"/>
              <w14:ligatures w14:val="standardContextual"/>
            </w:rPr>
          </w:pPr>
          <w:r>
            <w:fldChar w:fldCharType="begin"/>
          </w:r>
          <w:r w:rsidR="00261D01">
            <w:instrText>TOC \o "1-3" \z \u \h</w:instrText>
          </w:r>
          <w:r>
            <w:fldChar w:fldCharType="separate"/>
          </w:r>
          <w:hyperlink w:anchor="_Toc187313642" w:history="1">
            <w:r w:rsidR="0053325B" w:rsidRPr="00FC30F7">
              <w:rPr>
                <w:rStyle w:val="Hyperlink"/>
                <w:noProof/>
              </w:rPr>
              <w:t>Coroner Notification 1A</w:t>
            </w:r>
            <w:r w:rsidR="0053325B">
              <w:rPr>
                <w:noProof/>
                <w:webHidden/>
              </w:rPr>
              <w:tab/>
            </w:r>
            <w:r w:rsidR="0053325B">
              <w:rPr>
                <w:noProof/>
                <w:webHidden/>
              </w:rPr>
              <w:fldChar w:fldCharType="begin"/>
            </w:r>
            <w:r w:rsidR="0053325B">
              <w:rPr>
                <w:noProof/>
                <w:webHidden/>
              </w:rPr>
              <w:instrText xml:space="preserve"> PAGEREF _Toc187313642 \h </w:instrText>
            </w:r>
            <w:r w:rsidR="0053325B">
              <w:rPr>
                <w:noProof/>
                <w:webHidden/>
              </w:rPr>
            </w:r>
            <w:r w:rsidR="0053325B">
              <w:rPr>
                <w:noProof/>
                <w:webHidden/>
              </w:rPr>
              <w:fldChar w:fldCharType="separate"/>
            </w:r>
            <w:r w:rsidR="0053325B">
              <w:rPr>
                <w:noProof/>
                <w:webHidden/>
              </w:rPr>
              <w:t>2</w:t>
            </w:r>
            <w:r w:rsidR="0053325B">
              <w:rPr>
                <w:noProof/>
                <w:webHidden/>
              </w:rPr>
              <w:fldChar w:fldCharType="end"/>
            </w:r>
          </w:hyperlink>
        </w:p>
        <w:p w14:paraId="107B4ED6" w14:textId="748C589D" w:rsidR="0053325B" w:rsidRDefault="00CF7ABC">
          <w:pPr>
            <w:pStyle w:val="TOC1"/>
            <w:rPr>
              <w:rFonts w:eastAsiaTheme="minorEastAsia"/>
              <w:noProof/>
              <w:kern w:val="2"/>
              <w:lang w:eastAsia="en-GB"/>
              <w14:ligatures w14:val="standardContextual"/>
            </w:rPr>
          </w:pPr>
          <w:hyperlink w:anchor="_Toc187313643" w:history="1">
            <w:r w:rsidR="0053325B" w:rsidRPr="00FC30F7">
              <w:rPr>
                <w:rStyle w:val="Hyperlink"/>
                <w:noProof/>
              </w:rPr>
              <w:t>Coroner Notification 1B</w:t>
            </w:r>
            <w:r w:rsidR="0053325B">
              <w:rPr>
                <w:noProof/>
                <w:webHidden/>
              </w:rPr>
              <w:tab/>
            </w:r>
            <w:r w:rsidR="0053325B">
              <w:rPr>
                <w:noProof/>
                <w:webHidden/>
              </w:rPr>
              <w:fldChar w:fldCharType="begin"/>
            </w:r>
            <w:r w:rsidR="0053325B">
              <w:rPr>
                <w:noProof/>
                <w:webHidden/>
              </w:rPr>
              <w:instrText xml:space="preserve"> PAGEREF _Toc187313643 \h </w:instrText>
            </w:r>
            <w:r w:rsidR="0053325B">
              <w:rPr>
                <w:noProof/>
                <w:webHidden/>
              </w:rPr>
            </w:r>
            <w:r w:rsidR="0053325B">
              <w:rPr>
                <w:noProof/>
                <w:webHidden/>
              </w:rPr>
              <w:fldChar w:fldCharType="separate"/>
            </w:r>
            <w:r w:rsidR="0053325B">
              <w:rPr>
                <w:noProof/>
                <w:webHidden/>
              </w:rPr>
              <w:t>3</w:t>
            </w:r>
            <w:r w:rsidR="0053325B">
              <w:rPr>
                <w:noProof/>
                <w:webHidden/>
              </w:rPr>
              <w:fldChar w:fldCharType="end"/>
            </w:r>
          </w:hyperlink>
        </w:p>
        <w:p w14:paraId="658C2315" w14:textId="3471652D" w:rsidR="0053325B" w:rsidRDefault="00CF7ABC">
          <w:pPr>
            <w:pStyle w:val="TOC1"/>
            <w:rPr>
              <w:rFonts w:eastAsiaTheme="minorEastAsia"/>
              <w:noProof/>
              <w:kern w:val="2"/>
              <w:lang w:eastAsia="en-GB"/>
              <w14:ligatures w14:val="standardContextual"/>
            </w:rPr>
          </w:pPr>
          <w:hyperlink w:anchor="_Toc187313644" w:history="1">
            <w:r w:rsidR="0053325B" w:rsidRPr="00FC30F7">
              <w:rPr>
                <w:rStyle w:val="Hyperlink"/>
                <w:noProof/>
              </w:rPr>
              <w:t>Coroner Notification 2</w:t>
            </w:r>
            <w:r w:rsidR="0053325B">
              <w:rPr>
                <w:noProof/>
                <w:webHidden/>
              </w:rPr>
              <w:tab/>
            </w:r>
            <w:r w:rsidR="0053325B">
              <w:rPr>
                <w:noProof/>
                <w:webHidden/>
              </w:rPr>
              <w:fldChar w:fldCharType="begin"/>
            </w:r>
            <w:r w:rsidR="0053325B">
              <w:rPr>
                <w:noProof/>
                <w:webHidden/>
              </w:rPr>
              <w:instrText xml:space="preserve"> PAGEREF _Toc187313644 \h </w:instrText>
            </w:r>
            <w:r w:rsidR="0053325B">
              <w:rPr>
                <w:noProof/>
                <w:webHidden/>
              </w:rPr>
            </w:r>
            <w:r w:rsidR="0053325B">
              <w:rPr>
                <w:noProof/>
                <w:webHidden/>
              </w:rPr>
              <w:fldChar w:fldCharType="separate"/>
            </w:r>
            <w:r w:rsidR="0053325B">
              <w:rPr>
                <w:noProof/>
                <w:webHidden/>
              </w:rPr>
              <w:t>4</w:t>
            </w:r>
            <w:r w:rsidR="0053325B">
              <w:rPr>
                <w:noProof/>
                <w:webHidden/>
              </w:rPr>
              <w:fldChar w:fldCharType="end"/>
            </w:r>
          </w:hyperlink>
        </w:p>
        <w:p w14:paraId="4C2AD770" w14:textId="59F2FCE6" w:rsidR="0053325B" w:rsidRDefault="00CF7ABC">
          <w:pPr>
            <w:pStyle w:val="TOC1"/>
            <w:rPr>
              <w:rFonts w:eastAsiaTheme="minorEastAsia"/>
              <w:noProof/>
              <w:kern w:val="2"/>
              <w:lang w:eastAsia="en-GB"/>
              <w14:ligatures w14:val="standardContextual"/>
            </w:rPr>
          </w:pPr>
          <w:hyperlink w:anchor="_Toc187313645" w:history="1">
            <w:r w:rsidR="0053325B" w:rsidRPr="00FC30F7">
              <w:rPr>
                <w:rStyle w:val="Hyperlink"/>
                <w:noProof/>
              </w:rPr>
              <w:t>Order for burial</w:t>
            </w:r>
            <w:r w:rsidR="0053325B">
              <w:rPr>
                <w:noProof/>
                <w:webHidden/>
              </w:rPr>
              <w:tab/>
            </w:r>
            <w:r w:rsidR="0053325B">
              <w:rPr>
                <w:noProof/>
                <w:webHidden/>
              </w:rPr>
              <w:fldChar w:fldCharType="begin"/>
            </w:r>
            <w:r w:rsidR="0053325B">
              <w:rPr>
                <w:noProof/>
                <w:webHidden/>
              </w:rPr>
              <w:instrText xml:space="preserve"> PAGEREF _Toc187313645 \h </w:instrText>
            </w:r>
            <w:r w:rsidR="0053325B">
              <w:rPr>
                <w:noProof/>
                <w:webHidden/>
              </w:rPr>
            </w:r>
            <w:r w:rsidR="0053325B">
              <w:rPr>
                <w:noProof/>
                <w:webHidden/>
              </w:rPr>
              <w:fldChar w:fldCharType="separate"/>
            </w:r>
            <w:r w:rsidR="0053325B">
              <w:rPr>
                <w:noProof/>
                <w:webHidden/>
              </w:rPr>
              <w:t>6</w:t>
            </w:r>
            <w:r w:rsidR="0053325B">
              <w:rPr>
                <w:noProof/>
                <w:webHidden/>
              </w:rPr>
              <w:fldChar w:fldCharType="end"/>
            </w:r>
          </w:hyperlink>
        </w:p>
        <w:p w14:paraId="2297B25D" w14:textId="2C4A13DC" w:rsidR="0053325B" w:rsidRDefault="00CF7ABC">
          <w:pPr>
            <w:pStyle w:val="TOC1"/>
            <w:rPr>
              <w:rFonts w:eastAsiaTheme="minorEastAsia"/>
              <w:noProof/>
              <w:kern w:val="2"/>
              <w:lang w:eastAsia="en-GB"/>
              <w14:ligatures w14:val="standardContextual"/>
            </w:rPr>
          </w:pPr>
          <w:hyperlink w:anchor="_Toc187313646" w:history="1">
            <w:r w:rsidR="0053325B" w:rsidRPr="00FC30F7">
              <w:rPr>
                <w:rStyle w:val="Hyperlink"/>
                <w:noProof/>
              </w:rPr>
              <w:t>Form Cremation 6 (Certificate of coroner)</w:t>
            </w:r>
            <w:r w:rsidR="0053325B">
              <w:rPr>
                <w:noProof/>
                <w:webHidden/>
              </w:rPr>
              <w:tab/>
            </w:r>
            <w:r w:rsidR="0053325B">
              <w:rPr>
                <w:noProof/>
                <w:webHidden/>
              </w:rPr>
              <w:fldChar w:fldCharType="begin"/>
            </w:r>
            <w:r w:rsidR="0053325B">
              <w:rPr>
                <w:noProof/>
                <w:webHidden/>
              </w:rPr>
              <w:instrText xml:space="preserve"> PAGEREF _Toc187313646 \h </w:instrText>
            </w:r>
            <w:r w:rsidR="0053325B">
              <w:rPr>
                <w:noProof/>
                <w:webHidden/>
              </w:rPr>
            </w:r>
            <w:r w:rsidR="0053325B">
              <w:rPr>
                <w:noProof/>
                <w:webHidden/>
              </w:rPr>
              <w:fldChar w:fldCharType="separate"/>
            </w:r>
            <w:r w:rsidR="0053325B">
              <w:rPr>
                <w:noProof/>
                <w:webHidden/>
              </w:rPr>
              <w:t>8</w:t>
            </w:r>
            <w:r w:rsidR="0053325B">
              <w:rPr>
                <w:noProof/>
                <w:webHidden/>
              </w:rPr>
              <w:fldChar w:fldCharType="end"/>
            </w:r>
          </w:hyperlink>
        </w:p>
        <w:p w14:paraId="30A268FC" w14:textId="2086C847" w:rsidR="0053325B" w:rsidRDefault="00CF7ABC">
          <w:pPr>
            <w:pStyle w:val="TOC1"/>
            <w:rPr>
              <w:rFonts w:eastAsiaTheme="minorEastAsia"/>
              <w:noProof/>
              <w:kern w:val="2"/>
              <w:lang w:eastAsia="en-GB"/>
              <w14:ligatures w14:val="standardContextual"/>
            </w:rPr>
          </w:pPr>
          <w:hyperlink w:anchor="_Toc187313647" w:history="1">
            <w:r w:rsidR="0053325B" w:rsidRPr="00FC30F7">
              <w:rPr>
                <w:rStyle w:val="Hyperlink"/>
                <w:noProof/>
              </w:rPr>
              <w:t>99(REV)A Coroner’s Certificate after Inquest</w:t>
            </w:r>
            <w:r w:rsidR="0053325B">
              <w:rPr>
                <w:noProof/>
                <w:webHidden/>
              </w:rPr>
              <w:tab/>
            </w:r>
            <w:r w:rsidR="0053325B">
              <w:rPr>
                <w:noProof/>
                <w:webHidden/>
              </w:rPr>
              <w:fldChar w:fldCharType="begin"/>
            </w:r>
            <w:r w:rsidR="0053325B">
              <w:rPr>
                <w:noProof/>
                <w:webHidden/>
              </w:rPr>
              <w:instrText xml:space="preserve"> PAGEREF _Toc187313647 \h </w:instrText>
            </w:r>
            <w:r w:rsidR="0053325B">
              <w:rPr>
                <w:noProof/>
                <w:webHidden/>
              </w:rPr>
            </w:r>
            <w:r w:rsidR="0053325B">
              <w:rPr>
                <w:noProof/>
                <w:webHidden/>
              </w:rPr>
              <w:fldChar w:fldCharType="separate"/>
            </w:r>
            <w:r w:rsidR="0053325B">
              <w:rPr>
                <w:noProof/>
                <w:webHidden/>
              </w:rPr>
              <w:t>12</w:t>
            </w:r>
            <w:r w:rsidR="0053325B">
              <w:rPr>
                <w:noProof/>
                <w:webHidden/>
              </w:rPr>
              <w:fldChar w:fldCharType="end"/>
            </w:r>
          </w:hyperlink>
        </w:p>
        <w:p w14:paraId="61A26529" w14:textId="25D8B6A9" w:rsidR="0053325B" w:rsidRDefault="00CF7ABC">
          <w:pPr>
            <w:pStyle w:val="TOC1"/>
            <w:rPr>
              <w:rFonts w:eastAsiaTheme="minorEastAsia"/>
              <w:noProof/>
              <w:kern w:val="2"/>
              <w:lang w:eastAsia="en-GB"/>
              <w14:ligatures w14:val="standardContextual"/>
            </w:rPr>
          </w:pPr>
          <w:hyperlink w:anchor="_Toc187313648" w:history="1">
            <w:r w:rsidR="0053325B" w:rsidRPr="00FC30F7">
              <w:rPr>
                <w:rStyle w:val="Hyperlink"/>
                <w:noProof/>
              </w:rPr>
              <w:t>120A Coroner’s Certificate after Suspension of Investigation and any Inquest Adjourned</w:t>
            </w:r>
            <w:r w:rsidR="0053325B">
              <w:rPr>
                <w:noProof/>
                <w:webHidden/>
              </w:rPr>
              <w:tab/>
            </w:r>
            <w:r w:rsidR="0053325B">
              <w:rPr>
                <w:noProof/>
                <w:webHidden/>
              </w:rPr>
              <w:fldChar w:fldCharType="begin"/>
            </w:r>
            <w:r w:rsidR="0053325B">
              <w:rPr>
                <w:noProof/>
                <w:webHidden/>
              </w:rPr>
              <w:instrText xml:space="preserve"> PAGEREF _Toc187313648 \h </w:instrText>
            </w:r>
            <w:r w:rsidR="0053325B">
              <w:rPr>
                <w:noProof/>
                <w:webHidden/>
              </w:rPr>
            </w:r>
            <w:r w:rsidR="0053325B">
              <w:rPr>
                <w:noProof/>
                <w:webHidden/>
              </w:rPr>
              <w:fldChar w:fldCharType="separate"/>
            </w:r>
            <w:r w:rsidR="0053325B">
              <w:rPr>
                <w:noProof/>
                <w:webHidden/>
              </w:rPr>
              <w:t>14</w:t>
            </w:r>
            <w:r w:rsidR="0053325B">
              <w:rPr>
                <w:noProof/>
                <w:webHidden/>
              </w:rPr>
              <w:fldChar w:fldCharType="end"/>
            </w:r>
          </w:hyperlink>
        </w:p>
        <w:p w14:paraId="2E0FB907" w14:textId="38AF5753" w:rsidR="0053325B" w:rsidRDefault="00CF7ABC">
          <w:pPr>
            <w:pStyle w:val="TOC1"/>
            <w:rPr>
              <w:rFonts w:eastAsiaTheme="minorEastAsia"/>
              <w:noProof/>
              <w:kern w:val="2"/>
              <w:lang w:eastAsia="en-GB"/>
              <w14:ligatures w14:val="standardContextual"/>
            </w:rPr>
          </w:pPr>
          <w:hyperlink w:anchor="_Toc187313649" w:history="1">
            <w:r w:rsidR="0053325B" w:rsidRPr="00FC30F7">
              <w:rPr>
                <w:rStyle w:val="Hyperlink"/>
                <w:noProof/>
              </w:rPr>
              <w:t>Form 90</w:t>
            </w:r>
            <w:r w:rsidR="0053325B">
              <w:rPr>
                <w:noProof/>
                <w:webHidden/>
              </w:rPr>
              <w:tab/>
            </w:r>
            <w:r w:rsidR="0053325B">
              <w:rPr>
                <w:noProof/>
                <w:webHidden/>
              </w:rPr>
              <w:fldChar w:fldCharType="begin"/>
            </w:r>
            <w:r w:rsidR="0053325B">
              <w:rPr>
                <w:noProof/>
                <w:webHidden/>
              </w:rPr>
              <w:instrText xml:space="preserve"> PAGEREF _Toc187313649 \h </w:instrText>
            </w:r>
            <w:r w:rsidR="0053325B">
              <w:rPr>
                <w:noProof/>
                <w:webHidden/>
              </w:rPr>
            </w:r>
            <w:r w:rsidR="0053325B">
              <w:rPr>
                <w:noProof/>
                <w:webHidden/>
              </w:rPr>
              <w:fldChar w:fldCharType="separate"/>
            </w:r>
            <w:r w:rsidR="0053325B">
              <w:rPr>
                <w:noProof/>
                <w:webHidden/>
              </w:rPr>
              <w:t>16</w:t>
            </w:r>
            <w:r w:rsidR="0053325B">
              <w:rPr>
                <w:noProof/>
                <w:webHidden/>
              </w:rPr>
              <w:fldChar w:fldCharType="end"/>
            </w:r>
          </w:hyperlink>
        </w:p>
        <w:p w14:paraId="2C3A00EF" w14:textId="4935C70D" w:rsidR="0053325B" w:rsidRDefault="00CF7ABC">
          <w:pPr>
            <w:pStyle w:val="TOC1"/>
            <w:rPr>
              <w:rFonts w:eastAsiaTheme="minorEastAsia"/>
              <w:noProof/>
              <w:kern w:val="2"/>
              <w:lang w:eastAsia="en-GB"/>
              <w14:ligatures w14:val="standardContextual"/>
            </w:rPr>
          </w:pPr>
          <w:hyperlink w:anchor="_Toc187313650" w:history="1">
            <w:r w:rsidR="0053325B" w:rsidRPr="00FC30F7">
              <w:rPr>
                <w:rStyle w:val="Hyperlink"/>
                <w:noProof/>
              </w:rPr>
              <w:t>Record of Inquest</w:t>
            </w:r>
            <w:r w:rsidR="0053325B">
              <w:rPr>
                <w:noProof/>
                <w:webHidden/>
              </w:rPr>
              <w:tab/>
            </w:r>
            <w:r w:rsidR="0053325B">
              <w:rPr>
                <w:noProof/>
                <w:webHidden/>
              </w:rPr>
              <w:fldChar w:fldCharType="begin"/>
            </w:r>
            <w:r w:rsidR="0053325B">
              <w:rPr>
                <w:noProof/>
                <w:webHidden/>
              </w:rPr>
              <w:instrText xml:space="preserve"> PAGEREF _Toc187313650 \h </w:instrText>
            </w:r>
            <w:r w:rsidR="0053325B">
              <w:rPr>
                <w:noProof/>
                <w:webHidden/>
              </w:rPr>
            </w:r>
            <w:r w:rsidR="0053325B">
              <w:rPr>
                <w:noProof/>
                <w:webHidden/>
              </w:rPr>
              <w:fldChar w:fldCharType="separate"/>
            </w:r>
            <w:r w:rsidR="0053325B">
              <w:rPr>
                <w:noProof/>
                <w:webHidden/>
              </w:rPr>
              <w:t>18</w:t>
            </w:r>
            <w:r w:rsidR="0053325B">
              <w:rPr>
                <w:noProof/>
                <w:webHidden/>
              </w:rPr>
              <w:fldChar w:fldCharType="end"/>
            </w:r>
          </w:hyperlink>
        </w:p>
        <w:p w14:paraId="48429DED" w14:textId="619A93A3" w:rsidR="0053325B" w:rsidRDefault="00CF7ABC">
          <w:pPr>
            <w:pStyle w:val="TOC1"/>
            <w:rPr>
              <w:rFonts w:eastAsiaTheme="minorEastAsia"/>
              <w:noProof/>
              <w:kern w:val="2"/>
              <w:lang w:eastAsia="en-GB"/>
              <w14:ligatures w14:val="standardContextual"/>
            </w:rPr>
          </w:pPr>
          <w:hyperlink w:anchor="_Toc187313651" w:history="1">
            <w:r w:rsidR="0053325B" w:rsidRPr="00FC30F7">
              <w:rPr>
                <w:rStyle w:val="Hyperlink"/>
                <w:noProof/>
              </w:rPr>
              <w:t>Form 2 Notice of discontinuance</w:t>
            </w:r>
            <w:r w:rsidR="0053325B">
              <w:rPr>
                <w:noProof/>
                <w:webHidden/>
              </w:rPr>
              <w:tab/>
            </w:r>
            <w:r w:rsidR="0053325B">
              <w:rPr>
                <w:noProof/>
                <w:webHidden/>
              </w:rPr>
              <w:fldChar w:fldCharType="begin"/>
            </w:r>
            <w:r w:rsidR="0053325B">
              <w:rPr>
                <w:noProof/>
                <w:webHidden/>
              </w:rPr>
              <w:instrText xml:space="preserve"> PAGEREF _Toc187313651 \h </w:instrText>
            </w:r>
            <w:r w:rsidR="0053325B">
              <w:rPr>
                <w:noProof/>
                <w:webHidden/>
              </w:rPr>
            </w:r>
            <w:r w:rsidR="0053325B">
              <w:rPr>
                <w:noProof/>
                <w:webHidden/>
              </w:rPr>
              <w:fldChar w:fldCharType="separate"/>
            </w:r>
            <w:r w:rsidR="0053325B">
              <w:rPr>
                <w:noProof/>
                <w:webHidden/>
              </w:rPr>
              <w:t>19</w:t>
            </w:r>
            <w:r w:rsidR="0053325B">
              <w:rPr>
                <w:noProof/>
                <w:webHidden/>
              </w:rPr>
              <w:fldChar w:fldCharType="end"/>
            </w:r>
          </w:hyperlink>
        </w:p>
        <w:p w14:paraId="517BB78A" w14:textId="3EB1636A" w:rsidR="005F46D5" w:rsidRDefault="00D96D52" w:rsidP="4EE588D0">
          <w:pPr>
            <w:pStyle w:val="TOC1"/>
            <w:tabs>
              <w:tab w:val="clear" w:pos="13948"/>
              <w:tab w:val="right" w:leader="dot" w:pos="13935"/>
            </w:tabs>
            <w:rPr>
              <w:rStyle w:val="Hyperlink"/>
              <w:noProof/>
              <w:lang w:eastAsia="en-GB"/>
            </w:rPr>
          </w:pPr>
          <w:r>
            <w:fldChar w:fldCharType="end"/>
          </w:r>
        </w:p>
      </w:sdtContent>
    </w:sdt>
    <w:p w14:paraId="4216C402" w14:textId="2FC683EF" w:rsidR="00261D01" w:rsidRPr="00D8219B" w:rsidRDefault="00261D01" w:rsidP="00261D01">
      <w:pPr>
        <w:rPr>
          <w:rFonts w:ascii="Arial" w:hAnsi="Arial" w:cs="Arial"/>
          <w:u w:val="single"/>
        </w:rPr>
      </w:pPr>
    </w:p>
    <w:p w14:paraId="642FE1DD" w14:textId="77777777" w:rsidR="00256B05" w:rsidRDefault="00256B05" w:rsidP="00261D01">
      <w:pPr>
        <w:pStyle w:val="Heading1"/>
      </w:pPr>
      <w:r>
        <w:br w:type="page"/>
      </w:r>
    </w:p>
    <w:p w14:paraId="71BD918F" w14:textId="19849F3F" w:rsidR="0002027A" w:rsidRPr="004D5224" w:rsidRDefault="0002027A" w:rsidP="0002027A">
      <w:pPr>
        <w:pStyle w:val="Heading1"/>
      </w:pPr>
      <w:bookmarkStart w:id="0" w:name="_Toc157593257"/>
      <w:bookmarkStart w:id="1" w:name="_Toc187313642"/>
      <w:r>
        <w:lastRenderedPageBreak/>
        <w:t>Coroner Notification 1</w:t>
      </w:r>
      <w:bookmarkEnd w:id="0"/>
      <w:r w:rsidR="00924796">
        <w:t>A</w:t>
      </w:r>
      <w:bookmarkEnd w:id="1"/>
    </w:p>
    <w:p w14:paraId="10860DAB" w14:textId="77777777" w:rsidR="0002027A" w:rsidRDefault="0002027A" w:rsidP="0002027A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219" w:type="dxa"/>
        <w:tblInd w:w="-10" w:type="dxa"/>
        <w:tblLook w:val="04A0" w:firstRow="1" w:lastRow="0" w:firstColumn="1" w:lastColumn="0" w:noHBand="0" w:noVBand="1"/>
      </w:tblPr>
      <w:tblGrid>
        <w:gridCol w:w="1990"/>
        <w:gridCol w:w="855"/>
        <w:gridCol w:w="19"/>
        <w:gridCol w:w="112"/>
        <w:gridCol w:w="3523"/>
        <w:gridCol w:w="528"/>
        <w:gridCol w:w="529"/>
        <w:gridCol w:w="815"/>
        <w:gridCol w:w="848"/>
      </w:tblGrid>
      <w:tr w:rsidR="00F20172" w14:paraId="0D522354" w14:textId="77777777" w:rsidTr="5EDCD89D">
        <w:tc>
          <w:tcPr>
            <w:tcW w:w="6499" w:type="dxa"/>
            <w:gridSpan w:val="5"/>
            <w:tcBorders>
              <w:bottom w:val="single" w:sz="4" w:space="0" w:color="auto"/>
            </w:tcBorders>
          </w:tcPr>
          <w:p w14:paraId="01C71033" w14:textId="4BC73E66" w:rsidR="0002027A" w:rsidRPr="00AB6633" w:rsidRDefault="0002027A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color w:val="010302"/>
              </w:rPr>
            </w:pPr>
            <w:r w:rsidRPr="00B15F4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NOTIFICATION TO THE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ATTENDING</w:t>
            </w:r>
            <w:r w:rsidRPr="00B15F4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PRACTIONER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that the coroner</w:t>
            </w:r>
            <w:r w:rsidRPr="00B15F4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is not under a duty to investigate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Pr="00B15F4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death under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</w:t>
            </w:r>
            <w:r w:rsidRPr="00B15F4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ection 1 of the Coroners and Justice Act</w:t>
            </w:r>
            <w:r w:rsidRPr="00B15F4A">
              <w:rPr>
                <w:rFonts w:ascii="Arial" w:hAnsi="Arial" w:cs="Arial"/>
                <w:b/>
                <w:bCs/>
                <w:color w:val="000000"/>
                <w:spacing w:val="-39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/>
                <w:spacing w:val="-39"/>
                <w:sz w:val="24"/>
                <w:szCs w:val="24"/>
              </w:rPr>
              <w:t>2009</w:t>
            </w:r>
            <w:r w:rsidRPr="00B15F4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57" w:type="dxa"/>
            <w:gridSpan w:val="2"/>
            <w:tcBorders>
              <w:top w:val="nil"/>
              <w:bottom w:val="none" w:sz="4" w:space="0" w:color="000000" w:themeColor="text1"/>
            </w:tcBorders>
          </w:tcPr>
          <w:p w14:paraId="4CC5150C" w14:textId="77777777" w:rsidR="0002027A" w:rsidRDefault="0002027A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  <w:gridSpan w:val="2"/>
            <w:tcBorders>
              <w:bottom w:val="single" w:sz="4" w:space="0" w:color="auto"/>
            </w:tcBorders>
            <w:vAlign w:val="center"/>
          </w:tcPr>
          <w:p w14:paraId="3FC540C2" w14:textId="14E4111E" w:rsidR="0002027A" w:rsidRPr="00AB6633" w:rsidRDefault="0002027A">
            <w:pPr>
              <w:rPr>
                <w:rFonts w:ascii="Arial" w:hAnsi="Arial" w:cs="Arial"/>
                <w:sz w:val="24"/>
                <w:szCs w:val="24"/>
              </w:rPr>
            </w:pPr>
            <w:r w:rsidRPr="5EDCD89D">
              <w:rPr>
                <w:rFonts w:ascii="Arial" w:hAnsi="Arial" w:cs="Arial"/>
                <w:sz w:val="24"/>
                <w:szCs w:val="24"/>
              </w:rPr>
              <w:t>Form CN1</w:t>
            </w:r>
            <w:r w:rsidR="00E038DC" w:rsidRPr="5EDCD89D">
              <w:rPr>
                <w:rFonts w:ascii="Arial" w:hAnsi="Arial" w:cs="Arial"/>
                <w:sz w:val="24"/>
                <w:szCs w:val="24"/>
              </w:rPr>
              <w:t>A</w:t>
            </w:r>
          </w:p>
        </w:tc>
      </w:tr>
      <w:tr w:rsidR="00E6393C" w14:paraId="201E0204" w14:textId="77777777" w:rsidTr="5EDCD89D">
        <w:tc>
          <w:tcPr>
            <w:tcW w:w="6499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6F35B5" w14:textId="77777777" w:rsidR="00A818D0" w:rsidRPr="00B15F4A" w:rsidRDefault="00A818D0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57" w:type="dxa"/>
            <w:gridSpan w:val="2"/>
            <w:tcBorders>
              <w:top w:val="nil"/>
              <w:left w:val="nil"/>
              <w:bottom w:val="none" w:sz="4" w:space="0" w:color="000000" w:themeColor="text1"/>
              <w:right w:val="nil"/>
            </w:tcBorders>
          </w:tcPr>
          <w:p w14:paraId="046C3834" w14:textId="77777777" w:rsidR="00A818D0" w:rsidRDefault="00A818D0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6B4C608" w14:textId="77777777" w:rsidR="00A818D0" w:rsidRPr="00AB6633" w:rsidRDefault="00A818D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E52F9" w14:paraId="6A099988" w14:textId="77777777" w:rsidTr="5EDCD89D"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F7C3B5" w14:textId="7B893EC4" w:rsidR="0036592A" w:rsidRPr="00B15F4A" w:rsidRDefault="00BF21FE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00AB6633"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z w:val="20"/>
                <w:szCs w:val="20"/>
              </w:rPr>
              <w:t xml:space="preserve"> (insert name of attending medical practitioner)</w:t>
            </w:r>
          </w:p>
        </w:tc>
        <w:tc>
          <w:tcPr>
            <w:tcW w:w="5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BA25033" w14:textId="77777777" w:rsidR="0036592A" w:rsidRDefault="0036592A">
            <w:pPr>
              <w:rPr>
                <w:rFonts w:ascii="Arial" w:hAnsi="Arial" w:cs="Arial"/>
              </w:rPr>
            </w:pPr>
          </w:p>
        </w:tc>
        <w:tc>
          <w:tcPr>
            <w:tcW w:w="529" w:type="dxa"/>
            <w:tcBorders>
              <w:top w:val="nil"/>
              <w:bottom w:val="nil"/>
              <w:right w:val="nil"/>
            </w:tcBorders>
          </w:tcPr>
          <w:p w14:paraId="33A24A5A" w14:textId="16516527" w:rsidR="0036592A" w:rsidRDefault="0036592A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40B214E" w14:textId="77777777" w:rsidR="0036592A" w:rsidRPr="00AB6633" w:rsidRDefault="003659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93C" w14:paraId="2943495F" w14:textId="77777777" w:rsidTr="006B64A8"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14:paraId="00E640AD" w14:textId="77777777" w:rsidR="0036592A" w:rsidRPr="00B15F4A" w:rsidRDefault="0036592A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3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54B9FF0" w14:textId="77777777" w:rsidR="0036592A" w:rsidRDefault="0036592A">
            <w:pPr>
              <w:rPr>
                <w:rFonts w:ascii="Arial" w:hAnsi="Arial" w:cs="Arial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614373D8" w14:textId="77777777" w:rsidR="0036592A" w:rsidRDefault="0036592A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C009C2" w14:textId="77777777" w:rsidR="0036592A" w:rsidRPr="00AB6633" w:rsidRDefault="0036592A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451FD" w14:paraId="09F7F072" w14:textId="77777777" w:rsidTr="006B64A8"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81C209" w14:textId="53F89F6F" w:rsidR="00397538" w:rsidRDefault="00397538" w:rsidP="0079478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Please give reasons </w:t>
            </w:r>
            <w:r w:rsidR="00A13F2C">
              <w:rPr>
                <w:rFonts w:ascii="Arial" w:hAnsi="Arial" w:cs="Arial"/>
                <w:sz w:val="20"/>
                <w:szCs w:val="20"/>
              </w:rPr>
              <w:t>why the s1 duty is not engaged</w:t>
            </w:r>
          </w:p>
          <w:p w14:paraId="3A123747" w14:textId="77777777" w:rsidR="00397538" w:rsidRPr="00B15F4A" w:rsidRDefault="00397538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13BB0BC" w14:textId="77777777" w:rsidR="00397538" w:rsidRPr="00AB6633" w:rsidRDefault="00397538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93C" w14:paraId="547B556C" w14:textId="77777777" w:rsidTr="5EDCD89D"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</w:tcPr>
          <w:p w14:paraId="5B44C69F" w14:textId="77777777" w:rsidR="00794789" w:rsidRPr="00B15F4A" w:rsidRDefault="00794789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3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84B346" w14:textId="77777777" w:rsidR="00794789" w:rsidRDefault="00794789">
            <w:pPr>
              <w:rPr>
                <w:rFonts w:ascii="Arial" w:hAnsi="Arial" w:cs="Arial"/>
              </w:rPr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14:paraId="15DE8BC1" w14:textId="77777777" w:rsidR="00794789" w:rsidRDefault="00794789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A42064" w14:textId="77777777" w:rsidR="00794789" w:rsidRPr="00AB6633" w:rsidRDefault="00794789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20172" w14:paraId="08F2F9EB" w14:textId="77777777" w:rsidTr="5EDCD89D">
        <w:tc>
          <w:tcPr>
            <w:tcW w:w="19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A756C70" w14:textId="4A3B97C4" w:rsidR="00433697" w:rsidRPr="00B15F4A" w:rsidRDefault="00433697" w:rsidP="00433697">
            <w:pP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Copy to </w:t>
            </w:r>
            <w:r w:rsidR="00F42108">
              <w:rPr>
                <w:rFonts w:ascii="Arial" w:hAnsi="Arial" w:cs="Arial"/>
                <w:sz w:val="20"/>
                <w:szCs w:val="20"/>
              </w:rPr>
              <w:t>relevant ME office</w:t>
            </w:r>
            <w:r w:rsidR="00CD626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03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CDD1DC" w14:textId="77777777" w:rsidR="00433697" w:rsidRDefault="00433697">
            <w:pPr>
              <w:rPr>
                <w:rFonts w:ascii="Arial" w:hAnsi="Arial" w:cs="Arial"/>
              </w:rPr>
            </w:pPr>
          </w:p>
        </w:tc>
        <w:tc>
          <w:tcPr>
            <w:tcW w:w="529" w:type="dxa"/>
            <w:tcBorders>
              <w:top w:val="nil"/>
              <w:bottom w:val="none" w:sz="4" w:space="0" w:color="000000" w:themeColor="text1"/>
              <w:right w:val="nil"/>
            </w:tcBorders>
          </w:tcPr>
          <w:p w14:paraId="73F8E891" w14:textId="77777777" w:rsidR="00433697" w:rsidRDefault="00433697">
            <w:pPr>
              <w:rPr>
                <w:rFonts w:ascii="Arial" w:hAnsi="Arial" w:cs="Arial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F086D" w14:textId="77777777" w:rsidR="00433697" w:rsidRPr="00AB6633" w:rsidRDefault="00433697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F28BC" w:rsidRPr="00B47EA4" w14:paraId="48F1705D" w14:textId="77777777" w:rsidTr="5EDCD89D">
        <w:trPr>
          <w:trHeight w:val="271"/>
        </w:trPr>
        <w:tc>
          <w:tcPr>
            <w:tcW w:w="2845" w:type="dxa"/>
            <w:gridSpan w:val="2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vAlign w:val="bottom"/>
          </w:tcPr>
          <w:p w14:paraId="36AA3C1C" w14:textId="77777777" w:rsidR="00B47EA4" w:rsidRDefault="00B47EA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EBB1181" w14:textId="3A179B36" w:rsidR="00A73A3A" w:rsidRDefault="00A73A3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374" w:type="dxa"/>
            <w:gridSpan w:val="7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vAlign w:val="bottom"/>
          </w:tcPr>
          <w:p w14:paraId="299B6153" w14:textId="281136B0" w:rsidR="00B47EA4" w:rsidRDefault="00B47EA4">
            <w:pPr>
              <w:rPr>
                <w:rFonts w:ascii="Arial" w:hAnsi="Arial" w:cs="Arial"/>
                <w:sz w:val="20"/>
                <w:szCs w:val="20"/>
              </w:rPr>
            </w:pPr>
            <w:r w:rsidRPr="00AB6633">
              <w:rPr>
                <w:rFonts w:ascii="Arial" w:hAnsi="Arial" w:cs="Arial"/>
                <w:sz w:val="20"/>
                <w:szCs w:val="20"/>
              </w:rPr>
              <w:t>PARTICULARS OF THE DECEASED</w:t>
            </w:r>
          </w:p>
        </w:tc>
      </w:tr>
      <w:tr w:rsidR="009B2572" w14:paraId="53395D60" w14:textId="77777777" w:rsidTr="5EDCD89D">
        <w:tc>
          <w:tcPr>
            <w:tcW w:w="297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2D7BDDFC" w14:textId="77777777" w:rsidR="0002027A" w:rsidRPr="00961842" w:rsidRDefault="000202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61842">
              <w:rPr>
                <w:rFonts w:ascii="Arial" w:hAnsi="Arial" w:cs="Arial"/>
                <w:sz w:val="20"/>
                <w:szCs w:val="20"/>
              </w:rPr>
              <w:t>Name and Surname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FDFCC" w14:textId="77777777" w:rsidR="0002027A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394C86" w14:textId="77777777" w:rsidR="0002027A" w:rsidRPr="00961842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393C" w14:paraId="737BD383" w14:textId="77777777" w:rsidTr="006B64A8">
        <w:tc>
          <w:tcPr>
            <w:tcW w:w="2976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5ABFFFE8" w14:textId="77777777" w:rsidR="0002027A" w:rsidRPr="00961842" w:rsidRDefault="000202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Sex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C94924" w14:textId="77777777" w:rsidR="0002027A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4F07A618" w14:textId="77777777" w:rsidR="0002027A" w:rsidRPr="00961842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8F0" w14:paraId="6F742E8F" w14:textId="77777777" w:rsidTr="006B64A8">
        <w:trPr>
          <w:trHeight w:val="565"/>
        </w:trPr>
        <w:tc>
          <w:tcPr>
            <w:tcW w:w="2976" w:type="dxa"/>
            <w:gridSpan w:val="4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706E3EE6" w14:textId="77777777" w:rsidR="0002027A" w:rsidRDefault="000202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 (or Date of Birth)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6FF690" w14:textId="77777777" w:rsidR="0002027A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7252D9A3" w14:textId="77777777" w:rsidR="0002027A" w:rsidRPr="00961842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52F9" w14:paraId="0837AE92" w14:textId="77777777" w:rsidTr="006B64A8">
        <w:trPr>
          <w:trHeight w:val="230"/>
        </w:trPr>
        <w:tc>
          <w:tcPr>
            <w:tcW w:w="2976" w:type="dxa"/>
            <w:gridSpan w:val="4"/>
            <w:vMerge/>
            <w:tcBorders>
              <w:left w:val="nil"/>
              <w:bottom w:val="nil"/>
            </w:tcBorders>
            <w:vAlign w:val="center"/>
          </w:tcPr>
          <w:p w14:paraId="572B16F7" w14:textId="77777777" w:rsidR="0002027A" w:rsidRDefault="000202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3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1CD4AD" w14:textId="77777777" w:rsidR="0002027A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17CD9D" w14:textId="77777777" w:rsidR="0002027A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172" w14:paraId="42CE67C7" w14:textId="77777777" w:rsidTr="006B64A8">
        <w:tc>
          <w:tcPr>
            <w:tcW w:w="2976" w:type="dxa"/>
            <w:gridSpan w:val="4"/>
            <w:tcBorders>
              <w:top w:val="nil"/>
              <w:left w:val="none" w:sz="4" w:space="0" w:color="000000" w:themeColor="text1"/>
              <w:bottom w:val="nil"/>
              <w:right w:val="single" w:sz="4" w:space="0" w:color="auto"/>
            </w:tcBorders>
            <w:vAlign w:val="center"/>
          </w:tcPr>
          <w:p w14:paraId="5B30C2CC" w14:textId="77777777" w:rsidR="0002027A" w:rsidRDefault="000202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of Death</w:t>
            </w:r>
          </w:p>
        </w:tc>
        <w:tc>
          <w:tcPr>
            <w:tcW w:w="6243" w:type="dxa"/>
            <w:gridSpan w:val="5"/>
            <w:vMerge/>
            <w:vAlign w:val="center"/>
          </w:tcPr>
          <w:p w14:paraId="78ADE8F1" w14:textId="77777777" w:rsidR="0002027A" w:rsidRPr="00961842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8F0" w14:paraId="236581C4" w14:textId="77777777" w:rsidTr="006B64A8">
        <w:trPr>
          <w:trHeight w:val="300"/>
        </w:trPr>
        <w:tc>
          <w:tcPr>
            <w:tcW w:w="2976" w:type="dxa"/>
            <w:gridSpan w:val="4"/>
            <w:vMerge w:val="restart"/>
            <w:tcBorders>
              <w:top w:val="nil"/>
              <w:left w:val="nil"/>
              <w:bottom w:val="nil"/>
            </w:tcBorders>
            <w:vAlign w:val="center"/>
          </w:tcPr>
          <w:p w14:paraId="03700B72" w14:textId="4AFDFA56" w:rsidR="0002027A" w:rsidRDefault="000202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5EDCD89D">
              <w:rPr>
                <w:rFonts w:ascii="Arial" w:hAnsi="Arial" w:cs="Arial"/>
                <w:sz w:val="20"/>
                <w:szCs w:val="20"/>
              </w:rPr>
              <w:t>Additional information</w:t>
            </w:r>
          </w:p>
          <w:p w14:paraId="7C73D932" w14:textId="77777777" w:rsidR="0002027A" w:rsidRPr="00961842" w:rsidRDefault="000202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280A3DE4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243" w:type="dxa"/>
            <w:gridSpan w:val="5"/>
            <w:tcBorders>
              <w:top w:val="single" w:sz="4" w:space="0" w:color="auto"/>
              <w:bottom w:val="nil"/>
            </w:tcBorders>
            <w:vAlign w:val="center"/>
          </w:tcPr>
          <w:p w14:paraId="036049A1" w14:textId="77777777" w:rsidR="0002027A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F55FB6" w14:textId="77777777" w:rsidR="0002027A" w:rsidRPr="00961842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172" w14:paraId="43AA3B41" w14:textId="77777777" w:rsidTr="006B64A8">
        <w:trPr>
          <w:trHeight w:val="191"/>
        </w:trPr>
        <w:tc>
          <w:tcPr>
            <w:tcW w:w="2976" w:type="dxa"/>
            <w:gridSpan w:val="4"/>
            <w:vMerge/>
            <w:tcBorders>
              <w:left w:val="nil"/>
              <w:bottom w:val="nil"/>
            </w:tcBorders>
            <w:vAlign w:val="center"/>
          </w:tcPr>
          <w:p w14:paraId="082FFBF9" w14:textId="77777777" w:rsidR="0002027A" w:rsidRDefault="0002027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43" w:type="dxa"/>
            <w:gridSpan w:val="5"/>
            <w:tcBorders>
              <w:top w:val="nil"/>
            </w:tcBorders>
            <w:vAlign w:val="center"/>
          </w:tcPr>
          <w:p w14:paraId="33E222AD" w14:textId="77777777" w:rsidR="0002027A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05590890" w14:textId="77777777" w:rsidR="0002027A" w:rsidRPr="00961842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52F9" w14:paraId="1D877DC0" w14:textId="77777777" w:rsidTr="5EDCD89D">
        <w:trPr>
          <w:trHeight w:val="279"/>
        </w:trPr>
        <w:tc>
          <w:tcPr>
            <w:tcW w:w="9219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4AFF644" w14:textId="15E77EC9" w:rsidR="0002027A" w:rsidRPr="008C7896" w:rsidRDefault="0002027A" w:rsidP="00580308">
            <w:pPr>
              <w:spacing w:before="120" w:after="12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0172" w14:paraId="1590DE0B" w14:textId="77777777" w:rsidTr="5EDCD89D">
        <w:tc>
          <w:tcPr>
            <w:tcW w:w="2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EFE9B7" w14:textId="77777777" w:rsidR="0002027A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BE60FD0" w14:textId="77777777" w:rsidR="0002027A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3F95BA1" w14:textId="77777777" w:rsidR="0002027A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703D0AC0" w14:textId="77777777" w:rsidR="0002027A" w:rsidRDefault="0002027A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  <w:p w14:paraId="70D24ABA" w14:textId="77777777" w:rsidR="0002027A" w:rsidRDefault="0002027A">
            <w:pPr>
              <w:spacing w:after="6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CORONER’S CERTIFICATE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</w:tcPr>
          <w:p w14:paraId="4E89BFD3" w14:textId="77777777" w:rsidR="0002027A" w:rsidRDefault="000202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0172" w14:paraId="2E789C08" w14:textId="77777777" w:rsidTr="5EDCD89D">
        <w:tc>
          <w:tcPr>
            <w:tcW w:w="28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A2FE0C" w14:textId="77777777" w:rsidR="0002027A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35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14F8F917" w14:textId="77777777" w:rsidR="0002027A" w:rsidRDefault="0002027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circumstances connected with the death of the deceased have been reported to me and I do not consider that I am under a duty to investigate the death under section 1 of the Coroners and Justice Act 2009.</w:t>
            </w:r>
          </w:p>
        </w:tc>
      </w:tr>
      <w:tr w:rsidR="00F20172" w14:paraId="3E43DF7F" w14:textId="77777777" w:rsidTr="5EDCD89D">
        <w:trPr>
          <w:trHeight w:val="459"/>
        </w:trPr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406ACFB" w14:textId="77777777" w:rsidR="0002027A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Date</w:t>
            </w:r>
          </w:p>
        </w:tc>
        <w:tc>
          <w:tcPr>
            <w:tcW w:w="5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26FD5C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48" w:type="dxa"/>
            <w:tcBorders>
              <w:top w:val="nil"/>
              <w:bottom w:val="nil"/>
              <w:right w:val="nil"/>
            </w:tcBorders>
          </w:tcPr>
          <w:p w14:paraId="45D2AD01" w14:textId="77777777" w:rsidR="0002027A" w:rsidRDefault="0002027A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F20172" w14:paraId="0F633926" w14:textId="77777777" w:rsidTr="5EDCD89D">
        <w:trPr>
          <w:trHeight w:val="565"/>
        </w:trPr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CE1E6B3" w14:textId="765FD1E9" w:rsidR="0002027A" w:rsidRPr="00013EF9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Certified by</w:t>
            </w:r>
            <w:r w:rsidR="004971C8">
              <w:rPr>
                <w:rFonts w:ascii="Arial" w:eastAsia="Times New Roman" w:hAnsi="Arial" w:cs="Arial"/>
                <w:sz w:val="18"/>
                <w:szCs w:val="18"/>
              </w:rPr>
              <w:t>:</w:t>
            </w:r>
            <w:r w:rsidR="004565C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4971C8">
              <w:rPr>
                <w:rFonts w:ascii="Arial" w:eastAsia="Times New Roman" w:hAnsi="Arial" w:cs="Arial"/>
                <w:sz w:val="18"/>
                <w:szCs w:val="18"/>
              </w:rPr>
              <w:t>C</w:t>
            </w:r>
            <w:r w:rsidR="004565C0">
              <w:rPr>
                <w:rFonts w:ascii="Arial" w:eastAsia="Times New Roman" w:hAnsi="Arial" w:cs="Arial"/>
                <w:sz w:val="18"/>
                <w:szCs w:val="18"/>
              </w:rPr>
              <w:t>oroner name</w:t>
            </w:r>
          </w:p>
        </w:tc>
        <w:tc>
          <w:tcPr>
            <w:tcW w:w="5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15C3985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48" w:type="dxa"/>
            <w:tcBorders>
              <w:top w:val="nil"/>
              <w:bottom w:val="nil"/>
              <w:right w:val="nil"/>
            </w:tcBorders>
          </w:tcPr>
          <w:p w14:paraId="1A176AA7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F20172" w14:paraId="238C8505" w14:textId="77777777" w:rsidTr="5EDCD89D">
        <w:trPr>
          <w:trHeight w:val="559"/>
        </w:trPr>
        <w:tc>
          <w:tcPr>
            <w:tcW w:w="297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C942E49" w14:textId="77777777" w:rsidR="0002027A" w:rsidRPr="00013EF9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Coroner area</w:t>
            </w:r>
          </w:p>
        </w:tc>
        <w:tc>
          <w:tcPr>
            <w:tcW w:w="53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C08B4D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848" w:type="dxa"/>
            <w:tcBorders>
              <w:top w:val="nil"/>
              <w:bottom w:val="nil"/>
              <w:right w:val="nil"/>
            </w:tcBorders>
          </w:tcPr>
          <w:p w14:paraId="74ACC849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</w:tbl>
    <w:p w14:paraId="60D7C4E4" w14:textId="77777777" w:rsidR="0002027A" w:rsidRDefault="0002027A" w:rsidP="0002027A">
      <w:pPr>
        <w:sectPr w:rsidR="0002027A" w:rsidSect="009B47F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1CD89009" w14:textId="5DB33EEA" w:rsidR="00924796" w:rsidRPr="004D5224" w:rsidRDefault="00924796" w:rsidP="00924796">
      <w:pPr>
        <w:pStyle w:val="Heading1"/>
      </w:pPr>
      <w:bookmarkStart w:id="2" w:name="_Toc187313643"/>
      <w:bookmarkStart w:id="3" w:name="_Toc157593258"/>
      <w:r>
        <w:lastRenderedPageBreak/>
        <w:t>Coroner Notification 1B</w:t>
      </w:r>
      <w:bookmarkEnd w:id="2"/>
    </w:p>
    <w:p w14:paraId="3B1A76E6" w14:textId="77777777" w:rsidR="00924796" w:rsidRDefault="00924796" w:rsidP="00924796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9210" w:type="dxa"/>
        <w:tblInd w:w="-4" w:type="dxa"/>
        <w:tblLook w:val="04A0" w:firstRow="1" w:lastRow="0" w:firstColumn="1" w:lastColumn="0" w:noHBand="0" w:noVBand="1"/>
      </w:tblPr>
      <w:tblGrid>
        <w:gridCol w:w="6489"/>
        <w:gridCol w:w="1055"/>
        <w:gridCol w:w="1666"/>
      </w:tblGrid>
      <w:tr w:rsidR="000708F0" w14:paraId="5635D318" w14:textId="77777777" w:rsidTr="00930DAE">
        <w:tc>
          <w:tcPr>
            <w:tcW w:w="6489" w:type="dxa"/>
            <w:tcBorders>
              <w:bottom w:val="single" w:sz="4" w:space="0" w:color="auto"/>
            </w:tcBorders>
          </w:tcPr>
          <w:p w14:paraId="01501B6E" w14:textId="05313239" w:rsidR="00924796" w:rsidRPr="00AB6633" w:rsidRDefault="00924796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color w:val="010302"/>
              </w:rPr>
            </w:pPr>
            <w:r w:rsidRPr="00B15F4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NOTIFICATION TO THE MEDICAL EXAMINER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that the coroner</w:t>
            </w:r>
            <w:r w:rsidRPr="00B15F4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is not under a duty to investigate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</w:t>
            </w:r>
            <w:r w:rsidRPr="00B15F4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 death under </w:t>
            </w:r>
            <w:r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s</w:t>
            </w:r>
            <w:r w:rsidRPr="00B15F4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ection 1 of the Coroners and Justice Act</w:t>
            </w: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 2009 </w:t>
            </w:r>
            <w:r w:rsidR="009466CA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and no attending practitioner is available</w:t>
            </w:r>
            <w:r w:rsidRPr="00B15F4A" w:rsidDel="009466CA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055" w:type="dxa"/>
            <w:tcBorders>
              <w:top w:val="nil"/>
              <w:bottom w:val="nil"/>
            </w:tcBorders>
          </w:tcPr>
          <w:p w14:paraId="7938F9DD" w14:textId="77777777" w:rsidR="00924796" w:rsidRDefault="00924796">
            <w:pPr>
              <w:rPr>
                <w:rFonts w:ascii="Arial" w:hAnsi="Arial" w:cs="Arial"/>
              </w:rPr>
            </w:pPr>
          </w:p>
        </w:tc>
        <w:tc>
          <w:tcPr>
            <w:tcW w:w="1666" w:type="dxa"/>
            <w:tcBorders>
              <w:bottom w:val="single" w:sz="4" w:space="0" w:color="auto"/>
            </w:tcBorders>
            <w:vAlign w:val="center"/>
          </w:tcPr>
          <w:p w14:paraId="19D68841" w14:textId="4C821145" w:rsidR="00924796" w:rsidRPr="00AB6633" w:rsidRDefault="00924796">
            <w:pPr>
              <w:rPr>
                <w:rFonts w:ascii="Arial" w:hAnsi="Arial" w:cs="Arial"/>
                <w:sz w:val="24"/>
                <w:szCs w:val="24"/>
              </w:rPr>
            </w:pPr>
            <w:r w:rsidRPr="00AB6633">
              <w:rPr>
                <w:rFonts w:ascii="Arial" w:hAnsi="Arial" w:cs="Arial"/>
                <w:sz w:val="24"/>
                <w:szCs w:val="24"/>
              </w:rPr>
              <w:t xml:space="preserve">Form </w:t>
            </w:r>
            <w:r>
              <w:rPr>
                <w:rFonts w:ascii="Arial" w:hAnsi="Arial" w:cs="Arial"/>
                <w:sz w:val="24"/>
                <w:szCs w:val="24"/>
              </w:rPr>
              <w:t>CN1</w:t>
            </w:r>
            <w:r w:rsidR="00E038DC">
              <w:rPr>
                <w:rFonts w:ascii="Arial" w:hAnsi="Arial" w:cs="Arial"/>
                <w:sz w:val="24"/>
                <w:szCs w:val="24"/>
              </w:rPr>
              <w:t>B</w:t>
            </w:r>
          </w:p>
        </w:tc>
      </w:tr>
    </w:tbl>
    <w:p w14:paraId="4187E71A" w14:textId="77777777" w:rsidR="00F50F13" w:rsidRDefault="00F50F13"/>
    <w:tbl>
      <w:tblPr>
        <w:tblStyle w:val="TableGrid"/>
        <w:tblW w:w="9638" w:type="dxa"/>
        <w:tblInd w:w="-4" w:type="dxa"/>
        <w:tblLook w:val="04A0" w:firstRow="1" w:lastRow="0" w:firstColumn="1" w:lastColumn="0" w:noHBand="0" w:noVBand="1"/>
      </w:tblPr>
      <w:tblGrid>
        <w:gridCol w:w="1988"/>
        <w:gridCol w:w="138"/>
        <w:gridCol w:w="715"/>
        <w:gridCol w:w="19"/>
        <w:gridCol w:w="112"/>
        <w:gridCol w:w="4115"/>
        <w:gridCol w:w="457"/>
        <w:gridCol w:w="815"/>
        <w:gridCol w:w="851"/>
        <w:gridCol w:w="428"/>
      </w:tblGrid>
      <w:tr w:rsidR="001E52F9" w14:paraId="674E3464" w14:textId="77777777" w:rsidTr="5EDCD89D">
        <w:trPr>
          <w:gridAfter w:val="1"/>
          <w:wAfter w:w="428" w:type="dxa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18CFD0" w14:textId="32A84239" w:rsidR="00645B1F" w:rsidRPr="00B15F4A" w:rsidRDefault="27D4C99C" w:rsidP="00645B1F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 w:rsidRPr="5EDCD89D">
              <w:rPr>
                <w:rFonts w:ascii="Arial" w:hAnsi="Arial" w:cs="Arial"/>
                <w:sz w:val="20"/>
                <w:szCs w:val="20"/>
              </w:rPr>
              <w:t>To (insert name of Medical Examiner)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A9A1B" w14:textId="7D0C9764" w:rsidR="00645B1F" w:rsidRPr="00B15F4A" w:rsidRDefault="00645B1F" w:rsidP="00645B1F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one" w:sz="4" w:space="0" w:color="FFFFFF" w:themeColor="background1"/>
            </w:tcBorders>
          </w:tcPr>
          <w:p w14:paraId="16C6CC90" w14:textId="77777777" w:rsidR="00645B1F" w:rsidRDefault="00645B1F" w:rsidP="00645B1F">
            <w:pPr>
              <w:rPr>
                <w:rFonts w:ascii="Arial" w:hAnsi="Arial" w:cs="Arial"/>
              </w:rPr>
            </w:pPr>
          </w:p>
        </w:tc>
        <w:tc>
          <w:tcPr>
            <w:tcW w:w="1666" w:type="dxa"/>
            <w:gridSpan w:val="2"/>
            <w:tcBorders>
              <w:top w:val="none" w:sz="4" w:space="0" w:color="FFFFFF" w:themeColor="background1"/>
              <w:left w:val="none" w:sz="4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14:paraId="63A2601D" w14:textId="77777777" w:rsidR="00645B1F" w:rsidRPr="00AB6633" w:rsidRDefault="00645B1F" w:rsidP="00645B1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93C" w14:paraId="7CB54FD3" w14:textId="77777777" w:rsidTr="5EDCD89D">
        <w:trPr>
          <w:gridAfter w:val="1"/>
          <w:wAfter w:w="428" w:type="dxa"/>
        </w:trPr>
        <w:tc>
          <w:tcPr>
            <w:tcW w:w="70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A681C4A" w14:textId="77777777" w:rsidR="00645B1F" w:rsidRPr="00B15F4A" w:rsidRDefault="00645B1F" w:rsidP="00645B1F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nil"/>
              <w:right w:val="nil"/>
            </w:tcBorders>
          </w:tcPr>
          <w:p w14:paraId="5711F89B" w14:textId="77777777" w:rsidR="00645B1F" w:rsidRDefault="00645B1F" w:rsidP="00645B1F">
            <w:pPr>
              <w:rPr>
                <w:rFonts w:ascii="Arial" w:hAnsi="Arial" w:cs="Arial"/>
              </w:rPr>
            </w:pPr>
          </w:p>
        </w:tc>
        <w:tc>
          <w:tcPr>
            <w:tcW w:w="1666" w:type="dxa"/>
            <w:gridSpan w:val="2"/>
            <w:tcBorders>
              <w:top w:val="single" w:sz="12" w:space="0" w:color="FFFFFF" w:themeColor="background1"/>
              <w:left w:val="nil"/>
              <w:bottom w:val="nil"/>
              <w:right w:val="single" w:sz="12" w:space="0" w:color="FFFFFF" w:themeColor="background1"/>
            </w:tcBorders>
            <w:vAlign w:val="center"/>
          </w:tcPr>
          <w:p w14:paraId="677B3536" w14:textId="77777777" w:rsidR="00645B1F" w:rsidRPr="00AB6633" w:rsidRDefault="00645B1F" w:rsidP="00645B1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3559" w14:paraId="16163F67" w14:textId="77777777" w:rsidTr="5EDCD89D">
        <w:trPr>
          <w:gridAfter w:val="1"/>
          <w:wAfter w:w="428" w:type="dxa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BAF066E" w14:textId="4B606842" w:rsidR="00645B1F" w:rsidRPr="00B15F4A" w:rsidRDefault="00645B1F" w:rsidP="00645B1F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Please give reasons why the s1 duty is not engaged</w:t>
            </w:r>
          </w:p>
        </w:tc>
        <w:tc>
          <w:tcPr>
            <w:tcW w:w="708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10B96" w14:textId="77777777" w:rsidR="00645B1F" w:rsidRPr="00AB6633" w:rsidRDefault="00645B1F" w:rsidP="00645B1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F3559" w14:paraId="0612154E" w14:textId="77777777" w:rsidTr="5EDCD89D">
        <w:trPr>
          <w:gridAfter w:val="1"/>
          <w:wAfter w:w="428" w:type="dxa"/>
        </w:trPr>
        <w:tc>
          <w:tcPr>
            <w:tcW w:w="708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5BBBBEB" w14:textId="77777777" w:rsidR="00645B1F" w:rsidRPr="00B15F4A" w:rsidRDefault="00645B1F" w:rsidP="00645B1F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24F7F7" w14:textId="77777777" w:rsidR="00645B1F" w:rsidRDefault="00645B1F" w:rsidP="00645B1F">
            <w:pPr>
              <w:rPr>
                <w:rFonts w:ascii="Arial" w:hAnsi="Arial" w:cs="Arial"/>
              </w:rPr>
            </w:pPr>
          </w:p>
        </w:tc>
        <w:tc>
          <w:tcPr>
            <w:tcW w:w="1666" w:type="dxa"/>
            <w:gridSpan w:val="2"/>
            <w:tcBorders>
              <w:top w:val="single" w:sz="4" w:space="0" w:color="auto"/>
              <w:left w:val="nil"/>
              <w:bottom w:val="nil"/>
              <w:right w:val="single" w:sz="12" w:space="0" w:color="FFFFFF" w:themeColor="background1"/>
            </w:tcBorders>
            <w:vAlign w:val="center"/>
          </w:tcPr>
          <w:p w14:paraId="6B49B783" w14:textId="77777777" w:rsidR="00645B1F" w:rsidRPr="00AB6633" w:rsidRDefault="00645B1F" w:rsidP="00645B1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2572" w14:paraId="09542B86" w14:textId="77777777" w:rsidTr="5EDCD89D">
        <w:trPr>
          <w:gridAfter w:val="1"/>
          <w:wAfter w:w="428" w:type="dxa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8" w:space="0" w:color="000000" w:themeColor="text1"/>
            </w:tcBorders>
          </w:tcPr>
          <w:p w14:paraId="02128310" w14:textId="4E8B6E86" w:rsidR="00645B1F" w:rsidRPr="00B15F4A" w:rsidRDefault="00645B1F" w:rsidP="00645B1F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Name</w:t>
            </w:r>
            <w:r w:rsidR="0066498B">
              <w:rPr>
                <w:rFonts w:ascii="Arial" w:hAnsi="Arial" w:cs="Arial"/>
                <w:sz w:val="20"/>
                <w:szCs w:val="20"/>
              </w:rPr>
              <w:t xml:space="preserve"> and contact details</w:t>
            </w:r>
            <w:r>
              <w:rPr>
                <w:rFonts w:ascii="Arial" w:hAnsi="Arial" w:cs="Arial"/>
                <w:sz w:val="20"/>
                <w:szCs w:val="20"/>
              </w:rPr>
              <w:t xml:space="preserve"> of notifying registered medical practitioner, if known</w:t>
            </w:r>
          </w:p>
        </w:tc>
        <w:tc>
          <w:tcPr>
            <w:tcW w:w="4961" w:type="dxa"/>
            <w:gridSpan w:val="4"/>
            <w:tcBorders>
              <w:top w:val="single" w:sz="8" w:space="0" w:color="000000" w:themeColor="text1"/>
              <w:left w:val="single" w:sz="8" w:space="0" w:color="000000" w:themeColor="text1"/>
              <w:bottom w:val="single" w:sz="8" w:space="0" w:color="000000" w:themeColor="text1"/>
              <w:right w:val="single" w:sz="8" w:space="0" w:color="000000" w:themeColor="text1"/>
            </w:tcBorders>
            <w:shd w:val="clear" w:color="auto" w:fill="auto"/>
          </w:tcPr>
          <w:p w14:paraId="66DE96FC" w14:textId="7862D1AB" w:rsidR="00645B1F" w:rsidRPr="00B15F4A" w:rsidRDefault="00645B1F" w:rsidP="00645B1F">
            <w:pPr>
              <w:spacing w:before="81" w:line="265" w:lineRule="exact"/>
              <w:ind w:left="37"/>
              <w:suppressOverlap/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7" w:type="dxa"/>
            <w:tcBorders>
              <w:top w:val="nil"/>
              <w:left w:val="single" w:sz="8" w:space="0" w:color="000000" w:themeColor="text1"/>
              <w:bottom w:val="single" w:sz="12" w:space="0" w:color="FFFFFF" w:themeColor="background1"/>
              <w:right w:val="none" w:sz="4" w:space="0" w:color="FFFFFF" w:themeColor="background1"/>
            </w:tcBorders>
          </w:tcPr>
          <w:p w14:paraId="04532F52" w14:textId="77777777" w:rsidR="00645B1F" w:rsidRDefault="00645B1F" w:rsidP="00645B1F">
            <w:pPr>
              <w:rPr>
                <w:rFonts w:ascii="Arial" w:hAnsi="Arial" w:cs="Arial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one" w:sz="4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14:paraId="064B143D" w14:textId="77777777" w:rsidR="00645B1F" w:rsidRPr="00AB6633" w:rsidRDefault="00645B1F" w:rsidP="00645B1F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6393C" w:rsidRPr="001E39AA" w14:paraId="6C6E8ED9" w14:textId="77777777" w:rsidTr="5EDCD89D">
        <w:trPr>
          <w:gridAfter w:val="1"/>
          <w:wAfter w:w="428" w:type="dxa"/>
          <w:trHeight w:val="129"/>
        </w:trPr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D7D38A" w14:textId="77777777" w:rsidR="001E39AA" w:rsidRPr="001E39AA" w:rsidRDefault="001E39AA" w:rsidP="001E39AA">
            <w:pPr>
              <w:spacing w:line="265" w:lineRule="exact"/>
              <w:ind w:left="37"/>
              <w:suppressOverlap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961" w:type="dxa"/>
            <w:gridSpan w:val="4"/>
            <w:tcBorders>
              <w:top w:val="single" w:sz="8" w:space="0" w:color="000000" w:themeColor="text1"/>
              <w:left w:val="nil"/>
              <w:bottom w:val="single" w:sz="8" w:space="0" w:color="000000" w:themeColor="text1"/>
              <w:right w:val="nil"/>
            </w:tcBorders>
            <w:shd w:val="clear" w:color="auto" w:fill="auto"/>
          </w:tcPr>
          <w:p w14:paraId="30DB2934" w14:textId="77777777" w:rsidR="001E39AA" w:rsidRPr="001E39AA" w:rsidRDefault="001E39AA" w:rsidP="001E39AA">
            <w:pPr>
              <w:spacing w:line="265" w:lineRule="exact"/>
              <w:ind w:left="37"/>
              <w:suppressOverlap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457" w:type="dxa"/>
            <w:tcBorders>
              <w:top w:val="nil"/>
              <w:left w:val="nil"/>
              <w:bottom w:val="single" w:sz="12" w:space="0" w:color="FFFFFF" w:themeColor="background1"/>
              <w:right w:val="none" w:sz="4" w:space="0" w:color="FFFFFF" w:themeColor="background1"/>
            </w:tcBorders>
          </w:tcPr>
          <w:p w14:paraId="62C88216" w14:textId="77777777" w:rsidR="001E39AA" w:rsidRPr="001E39AA" w:rsidRDefault="001E39AA" w:rsidP="001E39A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6" w:type="dxa"/>
            <w:gridSpan w:val="2"/>
            <w:tcBorders>
              <w:top w:val="nil"/>
              <w:left w:val="none" w:sz="4" w:space="0" w:color="FFFFFF" w:themeColor="background1"/>
              <w:bottom w:val="single" w:sz="12" w:space="0" w:color="FFFFFF" w:themeColor="background1"/>
              <w:right w:val="single" w:sz="12" w:space="0" w:color="FFFFFF" w:themeColor="background1"/>
            </w:tcBorders>
            <w:vAlign w:val="center"/>
          </w:tcPr>
          <w:p w14:paraId="413369CC" w14:textId="77777777" w:rsidR="001E39AA" w:rsidRPr="001E39AA" w:rsidRDefault="001E39AA" w:rsidP="001E39AA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B2572" w14:paraId="07D96357" w14:textId="77777777" w:rsidTr="5EDCD89D">
        <w:trPr>
          <w:trHeight w:val="429"/>
        </w:trPr>
        <w:tc>
          <w:tcPr>
            <w:tcW w:w="1988" w:type="dxa"/>
            <w:tcBorders>
              <w:top w:val="none" w:sz="4" w:space="0" w:color="000000" w:themeColor="text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vAlign w:val="bottom"/>
          </w:tcPr>
          <w:p w14:paraId="6D145A0C" w14:textId="77777777" w:rsidR="00645B1F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CF6204" w14:textId="77777777" w:rsidR="00645B1F" w:rsidRPr="00AB6633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50" w:type="dxa"/>
            <w:gridSpan w:val="9"/>
            <w:tcBorders>
              <w:top w:val="single" w:sz="12" w:space="0" w:color="FFFFFF" w:themeColor="background1"/>
              <w:left w:val="none" w:sz="4" w:space="0" w:color="000000" w:themeColor="text1"/>
              <w:bottom w:val="none" w:sz="4" w:space="0" w:color="000000" w:themeColor="text1"/>
              <w:right w:val="none" w:sz="4" w:space="0" w:color="000000" w:themeColor="text1"/>
            </w:tcBorders>
            <w:vAlign w:val="bottom"/>
          </w:tcPr>
          <w:p w14:paraId="6EEFFD68" w14:textId="76500A06" w:rsidR="00645B1F" w:rsidRPr="00AB6633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</w:t>
            </w:r>
            <w:r w:rsidRPr="00AB6633">
              <w:rPr>
                <w:rFonts w:ascii="Arial" w:hAnsi="Arial" w:cs="Arial"/>
                <w:sz w:val="20"/>
                <w:szCs w:val="20"/>
              </w:rPr>
              <w:t>PARTICULARS OF THE DECEASED</w:t>
            </w:r>
          </w:p>
        </w:tc>
      </w:tr>
      <w:tr w:rsidR="00F20172" w14:paraId="013E8FAF" w14:textId="77777777" w:rsidTr="5EDCD89D">
        <w:tc>
          <w:tcPr>
            <w:tcW w:w="297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39C4AB17" w14:textId="77777777" w:rsidR="00645B1F" w:rsidRPr="00961842" w:rsidRDefault="00645B1F" w:rsidP="00645B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61842">
              <w:rPr>
                <w:rFonts w:ascii="Arial" w:hAnsi="Arial" w:cs="Arial"/>
                <w:sz w:val="20"/>
                <w:szCs w:val="20"/>
              </w:rPr>
              <w:t>Name and Surname</w:t>
            </w:r>
          </w:p>
        </w:tc>
        <w:tc>
          <w:tcPr>
            <w:tcW w:w="66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E46AD2" w14:textId="77777777" w:rsidR="00645B1F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E2CF7B" w14:textId="77777777" w:rsidR="00645B1F" w:rsidRPr="00961842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E52F9" w14:paraId="04842B93" w14:textId="77777777" w:rsidTr="006B64A8">
        <w:tc>
          <w:tcPr>
            <w:tcW w:w="2972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581AD290" w14:textId="77777777" w:rsidR="00645B1F" w:rsidRPr="00961842" w:rsidRDefault="00645B1F" w:rsidP="00645B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Sex</w:t>
            </w:r>
          </w:p>
        </w:tc>
        <w:tc>
          <w:tcPr>
            <w:tcW w:w="6666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CBBAD" w14:textId="77777777" w:rsidR="00645B1F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88A73A" w14:textId="77777777" w:rsidR="00645B1F" w:rsidRPr="00961842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393C" w14:paraId="78E0F7FF" w14:textId="77777777" w:rsidTr="006B64A8">
        <w:trPr>
          <w:trHeight w:val="565"/>
        </w:trPr>
        <w:tc>
          <w:tcPr>
            <w:tcW w:w="2972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vAlign w:val="center"/>
          </w:tcPr>
          <w:p w14:paraId="5D884F29" w14:textId="77777777" w:rsidR="00645B1F" w:rsidRDefault="00645B1F" w:rsidP="00645B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 (or Date of Birth)</w:t>
            </w:r>
          </w:p>
        </w:tc>
        <w:tc>
          <w:tcPr>
            <w:tcW w:w="6666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  <w:vAlign w:val="center"/>
          </w:tcPr>
          <w:p w14:paraId="5151D0E7" w14:textId="77777777" w:rsidR="00645B1F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C8152B" w14:textId="77777777" w:rsidR="00645B1F" w:rsidRPr="00961842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0172" w14:paraId="259A63DC" w14:textId="77777777" w:rsidTr="006B64A8">
        <w:trPr>
          <w:trHeight w:val="230"/>
        </w:trPr>
        <w:tc>
          <w:tcPr>
            <w:tcW w:w="2972" w:type="dxa"/>
            <w:gridSpan w:val="5"/>
            <w:vMerge/>
            <w:tcBorders>
              <w:left w:val="nil"/>
              <w:bottom w:val="nil"/>
            </w:tcBorders>
            <w:vAlign w:val="center"/>
          </w:tcPr>
          <w:p w14:paraId="6996E89F" w14:textId="77777777" w:rsidR="00645B1F" w:rsidRDefault="00645B1F" w:rsidP="00645B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6" w:type="dxa"/>
            <w:gridSpan w:val="5"/>
            <w:vMerge w:val="restart"/>
            <w:tcBorders>
              <w:top w:val="single" w:sz="4" w:space="0" w:color="auto"/>
              <w:left w:val="single" w:sz="4" w:space="0" w:color="000000" w:themeColor="text1"/>
            </w:tcBorders>
            <w:vAlign w:val="center"/>
          </w:tcPr>
          <w:p w14:paraId="5D6706AF" w14:textId="77777777" w:rsidR="00645B1F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784921" w14:textId="77777777" w:rsidR="00645B1F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F3559" w14:paraId="75CA033E" w14:textId="77777777" w:rsidTr="006B64A8">
        <w:tc>
          <w:tcPr>
            <w:tcW w:w="2972" w:type="dxa"/>
            <w:gridSpan w:val="5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vAlign w:val="center"/>
          </w:tcPr>
          <w:p w14:paraId="2EF5C5D7" w14:textId="77777777" w:rsidR="00645B1F" w:rsidRDefault="00645B1F" w:rsidP="00645B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of Death</w:t>
            </w:r>
          </w:p>
        </w:tc>
        <w:tc>
          <w:tcPr>
            <w:tcW w:w="6666" w:type="dxa"/>
            <w:gridSpan w:val="5"/>
            <w:vMerge/>
            <w:vAlign w:val="center"/>
          </w:tcPr>
          <w:p w14:paraId="25B3978F" w14:textId="77777777" w:rsidR="00645B1F" w:rsidRPr="00961842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2572" w14:paraId="3D76CA9B" w14:textId="77777777" w:rsidTr="006B64A8">
        <w:trPr>
          <w:trHeight w:val="300"/>
        </w:trPr>
        <w:tc>
          <w:tcPr>
            <w:tcW w:w="2972" w:type="dxa"/>
            <w:gridSpan w:val="5"/>
            <w:vMerge w:val="restart"/>
            <w:tcBorders>
              <w:top w:val="nil"/>
              <w:left w:val="nil"/>
              <w:bottom w:val="nil"/>
              <w:right w:val="single" w:sz="4" w:space="0" w:color="000000" w:themeColor="text1"/>
            </w:tcBorders>
            <w:vAlign w:val="center"/>
          </w:tcPr>
          <w:p w14:paraId="61EB4780" w14:textId="0C799DFF" w:rsidR="00645B1F" w:rsidRDefault="27D4C99C" w:rsidP="00645B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5EDCD89D">
              <w:rPr>
                <w:rFonts w:ascii="Arial" w:hAnsi="Arial" w:cs="Arial"/>
                <w:sz w:val="20"/>
                <w:szCs w:val="20"/>
              </w:rPr>
              <w:t>Additional information</w:t>
            </w:r>
          </w:p>
          <w:p w14:paraId="1A22DB95" w14:textId="77777777" w:rsidR="00645B1F" w:rsidRPr="00961842" w:rsidRDefault="00645B1F" w:rsidP="00645B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280A3DE4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666" w:type="dxa"/>
            <w:gridSpan w:val="5"/>
            <w:tcBorders>
              <w:top w:val="single" w:sz="4" w:space="0" w:color="auto"/>
              <w:left w:val="single" w:sz="4" w:space="0" w:color="000000" w:themeColor="text1"/>
              <w:bottom w:val="nil"/>
            </w:tcBorders>
            <w:vAlign w:val="center"/>
          </w:tcPr>
          <w:p w14:paraId="464EB40D" w14:textId="77777777" w:rsidR="00645B1F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5E3728" w14:textId="77777777" w:rsidR="00645B1F" w:rsidRPr="00961842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16BD" w14:paraId="193FAA29" w14:textId="77777777" w:rsidTr="006B64A8">
        <w:trPr>
          <w:trHeight w:val="191"/>
        </w:trPr>
        <w:tc>
          <w:tcPr>
            <w:tcW w:w="2972" w:type="dxa"/>
            <w:gridSpan w:val="5"/>
            <w:vMerge/>
            <w:tcBorders>
              <w:left w:val="nil"/>
              <w:bottom w:val="nil"/>
            </w:tcBorders>
            <w:vAlign w:val="center"/>
          </w:tcPr>
          <w:p w14:paraId="11476451" w14:textId="77777777" w:rsidR="00645B1F" w:rsidRDefault="00645B1F" w:rsidP="00645B1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6" w:type="dxa"/>
            <w:gridSpan w:val="5"/>
            <w:tcBorders>
              <w:top w:val="nil"/>
              <w:left w:val="single" w:sz="4" w:space="0" w:color="000000" w:themeColor="text1"/>
            </w:tcBorders>
            <w:vAlign w:val="center"/>
          </w:tcPr>
          <w:p w14:paraId="7AE04041" w14:textId="77777777" w:rsidR="00645B1F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  <w:p w14:paraId="080DECBC" w14:textId="77777777" w:rsidR="00645B1F" w:rsidRPr="00961842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451FD" w14:paraId="47864FB6" w14:textId="77777777" w:rsidTr="5EDCD89D">
        <w:tc>
          <w:tcPr>
            <w:tcW w:w="284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8C1D66" w14:textId="77777777" w:rsidR="00645B1F" w:rsidRDefault="00645B1F" w:rsidP="00645B1F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3950AC32" w14:textId="77777777" w:rsidR="00645B1F" w:rsidRDefault="00645B1F" w:rsidP="00645B1F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66EAC158" w14:textId="77777777" w:rsidR="00645B1F" w:rsidRDefault="00645B1F" w:rsidP="00645B1F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5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7083C3C" w14:textId="77777777" w:rsidR="00645B1F" w:rsidRDefault="00645B1F" w:rsidP="00645B1F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</w:p>
          <w:p w14:paraId="71FBBFE2" w14:textId="77777777" w:rsidR="00645B1F" w:rsidRDefault="00645B1F" w:rsidP="00645B1F">
            <w:pPr>
              <w:spacing w:after="60"/>
              <w:rPr>
                <w:rFonts w:ascii="Arial" w:eastAsia="Times New Roman" w:hAnsi="Arial" w:cs="Arial"/>
              </w:rPr>
            </w:pPr>
            <w:r>
              <w:rPr>
                <w:rFonts w:ascii="Arial" w:hAnsi="Arial" w:cs="Arial"/>
                <w:sz w:val="20"/>
                <w:szCs w:val="20"/>
              </w:rPr>
              <w:t>CORONER’S CERTIFICATE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FD2521" w14:textId="77777777" w:rsidR="00645B1F" w:rsidRDefault="00645B1F" w:rsidP="00645B1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4616BD" w14:paraId="6D2CFED6" w14:textId="77777777" w:rsidTr="5EDCD89D">
        <w:tc>
          <w:tcPr>
            <w:tcW w:w="28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6ACC21A" w14:textId="77777777" w:rsidR="00645B1F" w:rsidRDefault="00645B1F" w:rsidP="00645B1F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67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4E4F481" w14:textId="77777777" w:rsidR="00645B1F" w:rsidRDefault="00645B1F" w:rsidP="00645B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circumstances connected with the death of the deceased have been reported to me and I do not consider that I am under a duty to investigate the death under section 1 of the Coroners and Justice Act 2009.</w:t>
            </w:r>
          </w:p>
          <w:p w14:paraId="2C9F0FC7" w14:textId="46722AE9" w:rsidR="00B94FBF" w:rsidRDefault="00B94FBF" w:rsidP="00645B1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E52F9" w14:paraId="5470192E" w14:textId="77777777" w:rsidTr="5EDCD89D">
        <w:trPr>
          <w:trHeight w:val="459"/>
        </w:trPr>
        <w:tc>
          <w:tcPr>
            <w:tcW w:w="297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23944C3" w14:textId="77777777" w:rsidR="00645B1F" w:rsidRDefault="00645B1F" w:rsidP="00645B1F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Date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A0FD1C5" w14:textId="77777777" w:rsidR="00645B1F" w:rsidRDefault="00645B1F" w:rsidP="00645B1F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nil"/>
              <w:right w:val="nil"/>
            </w:tcBorders>
          </w:tcPr>
          <w:p w14:paraId="6BEF3FD1" w14:textId="77777777" w:rsidR="00645B1F" w:rsidRDefault="00645B1F" w:rsidP="00645B1F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E52F9" w14:paraId="60348926" w14:textId="77777777" w:rsidTr="5EDCD89D">
        <w:trPr>
          <w:trHeight w:val="565"/>
        </w:trPr>
        <w:tc>
          <w:tcPr>
            <w:tcW w:w="297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B82D50C" w14:textId="628D4036" w:rsidR="00645B1F" w:rsidRPr="00013EF9" w:rsidRDefault="00645B1F" w:rsidP="00645B1F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Certified by</w:t>
            </w:r>
            <w:r w:rsidR="004971C8">
              <w:rPr>
                <w:rFonts w:ascii="Arial" w:eastAsia="Times New Roman" w:hAnsi="Arial" w:cs="Arial"/>
                <w:sz w:val="18"/>
                <w:szCs w:val="18"/>
              </w:rPr>
              <w:t>:</w:t>
            </w:r>
            <w:r w:rsidR="004565C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4971C8">
              <w:rPr>
                <w:rFonts w:ascii="Arial" w:eastAsia="Times New Roman" w:hAnsi="Arial" w:cs="Arial"/>
                <w:sz w:val="18"/>
                <w:szCs w:val="18"/>
              </w:rPr>
              <w:t>C</w:t>
            </w:r>
            <w:r w:rsidR="004565C0">
              <w:rPr>
                <w:rFonts w:ascii="Arial" w:eastAsia="Times New Roman" w:hAnsi="Arial" w:cs="Arial"/>
                <w:sz w:val="18"/>
                <w:szCs w:val="18"/>
              </w:rPr>
              <w:t>oroner name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5341750" w14:textId="77777777" w:rsidR="00645B1F" w:rsidRDefault="00645B1F" w:rsidP="00645B1F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nil"/>
              <w:right w:val="nil"/>
            </w:tcBorders>
          </w:tcPr>
          <w:p w14:paraId="0A6F058C" w14:textId="77777777" w:rsidR="00645B1F" w:rsidRDefault="00645B1F" w:rsidP="00645B1F">
            <w:pPr>
              <w:rPr>
                <w:rFonts w:ascii="Arial" w:eastAsia="Times New Roman" w:hAnsi="Arial" w:cs="Arial"/>
              </w:rPr>
            </w:pPr>
          </w:p>
        </w:tc>
      </w:tr>
      <w:tr w:rsidR="00083BA3" w14:paraId="761761DA" w14:textId="77777777" w:rsidTr="5EDCD89D">
        <w:trPr>
          <w:trHeight w:val="559"/>
        </w:trPr>
        <w:tc>
          <w:tcPr>
            <w:tcW w:w="297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120667D" w14:textId="76826E68" w:rsidR="00083BA3" w:rsidRDefault="00083BA3" w:rsidP="00645B1F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Signature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30886B3" w14:textId="77777777" w:rsidR="00083BA3" w:rsidRDefault="00083BA3" w:rsidP="00645B1F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nil"/>
              <w:right w:val="nil"/>
            </w:tcBorders>
          </w:tcPr>
          <w:p w14:paraId="29247132" w14:textId="77777777" w:rsidR="00083BA3" w:rsidRDefault="00083BA3" w:rsidP="00645B1F">
            <w:pPr>
              <w:rPr>
                <w:rFonts w:ascii="Arial" w:eastAsia="Times New Roman" w:hAnsi="Arial" w:cs="Arial"/>
              </w:rPr>
            </w:pPr>
          </w:p>
        </w:tc>
      </w:tr>
      <w:tr w:rsidR="001E52F9" w14:paraId="547A133F" w14:textId="77777777" w:rsidTr="5EDCD89D">
        <w:trPr>
          <w:trHeight w:val="559"/>
        </w:trPr>
        <w:tc>
          <w:tcPr>
            <w:tcW w:w="2972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A7E66F9" w14:textId="77777777" w:rsidR="00645B1F" w:rsidRPr="00013EF9" w:rsidRDefault="00645B1F" w:rsidP="00645B1F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Coroner area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E413513" w14:textId="77777777" w:rsidR="00645B1F" w:rsidRDefault="00645B1F" w:rsidP="00645B1F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79" w:type="dxa"/>
            <w:gridSpan w:val="2"/>
            <w:tcBorders>
              <w:top w:val="nil"/>
              <w:bottom w:val="nil"/>
              <w:right w:val="nil"/>
            </w:tcBorders>
          </w:tcPr>
          <w:p w14:paraId="669DF2D7" w14:textId="77777777" w:rsidR="00645B1F" w:rsidRDefault="00645B1F" w:rsidP="00645B1F">
            <w:pPr>
              <w:rPr>
                <w:rFonts w:ascii="Arial" w:eastAsia="Times New Roman" w:hAnsi="Arial" w:cs="Arial"/>
              </w:rPr>
            </w:pPr>
          </w:p>
        </w:tc>
      </w:tr>
    </w:tbl>
    <w:p w14:paraId="6A413C5D" w14:textId="77777777" w:rsidR="00924796" w:rsidRDefault="00924796" w:rsidP="00924796">
      <w:pPr>
        <w:sectPr w:rsidR="00924796" w:rsidSect="009B47FD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50A941E2" w14:textId="51F01230" w:rsidR="0002027A" w:rsidRPr="003571EF" w:rsidRDefault="0002027A" w:rsidP="0002027A">
      <w:pPr>
        <w:pStyle w:val="Heading1"/>
      </w:pPr>
      <w:bookmarkStart w:id="4" w:name="_Toc187313644"/>
      <w:r>
        <w:lastRenderedPageBreak/>
        <w:t>Coroner Notification 2</w:t>
      </w:r>
      <w:bookmarkEnd w:id="3"/>
      <w:bookmarkEnd w:id="4"/>
    </w:p>
    <w:tbl>
      <w:tblPr>
        <w:tblStyle w:val="TableGrid"/>
        <w:tblW w:w="10065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76"/>
        <w:gridCol w:w="533"/>
        <w:gridCol w:w="169"/>
        <w:gridCol w:w="404"/>
        <w:gridCol w:w="33"/>
        <w:gridCol w:w="11"/>
        <w:gridCol w:w="3400"/>
        <w:gridCol w:w="778"/>
        <w:gridCol w:w="287"/>
        <w:gridCol w:w="384"/>
        <w:gridCol w:w="1243"/>
        <w:gridCol w:w="945"/>
        <w:gridCol w:w="51"/>
        <w:gridCol w:w="851"/>
      </w:tblGrid>
      <w:tr w:rsidR="004616BD" w14:paraId="326FD9B1" w14:textId="77777777" w:rsidTr="001F4C90">
        <w:trPr>
          <w:gridAfter w:val="2"/>
          <w:wAfter w:w="902" w:type="dxa"/>
          <w:trHeight w:val="725"/>
        </w:trPr>
        <w:tc>
          <w:tcPr>
            <w:tcW w:w="6591" w:type="dxa"/>
            <w:gridSpan w:val="9"/>
            <w:tcBorders>
              <w:right w:val="single" w:sz="4" w:space="0" w:color="000000" w:themeColor="text1"/>
            </w:tcBorders>
            <w:vAlign w:val="center"/>
          </w:tcPr>
          <w:p w14:paraId="085159E4" w14:textId="77777777" w:rsidR="0002027A" w:rsidRPr="006E3787" w:rsidRDefault="0002027A">
            <w:pPr>
              <w:rPr>
                <w:rFonts w:ascii="Arial" w:eastAsia="Times New Roman" w:hAnsi="Arial" w:cs="Arial"/>
                <w:b/>
                <w:bCs/>
              </w:rPr>
            </w:pPr>
            <w:r w:rsidRPr="6691F3E0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NOTIFICATION TO THE REGISTRAR</w:t>
            </w:r>
          </w:p>
        </w:tc>
        <w:tc>
          <w:tcPr>
            <w:tcW w:w="3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33F22AB0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188" w:type="dxa"/>
            <w:gridSpan w:val="2"/>
            <w:tcBorders>
              <w:left w:val="single" w:sz="4" w:space="0" w:color="000000" w:themeColor="text1"/>
              <w:bottom w:val="single" w:sz="4" w:space="0" w:color="000000" w:themeColor="text1"/>
            </w:tcBorders>
            <w:vAlign w:val="bottom"/>
          </w:tcPr>
          <w:p w14:paraId="6C5C77E1" w14:textId="77777777" w:rsidR="0002027A" w:rsidRPr="006E3787" w:rsidRDefault="0002027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E3787">
              <w:rPr>
                <w:rFonts w:ascii="Arial" w:eastAsia="Times New Roman" w:hAnsi="Arial" w:cs="Arial"/>
                <w:sz w:val="18"/>
                <w:szCs w:val="18"/>
              </w:rPr>
              <w:t>To be completed by Registrar</w:t>
            </w:r>
          </w:p>
        </w:tc>
      </w:tr>
      <w:tr w:rsidR="00AA02DA" w14:paraId="1183ABBD" w14:textId="77777777" w:rsidTr="001F4C90">
        <w:trPr>
          <w:gridAfter w:val="2"/>
          <w:wAfter w:w="902" w:type="dxa"/>
          <w:trHeight w:val="565"/>
        </w:trPr>
        <w:tc>
          <w:tcPr>
            <w:tcW w:w="1509" w:type="dxa"/>
            <w:gridSpan w:val="2"/>
            <w:vMerge w:val="restart"/>
          </w:tcPr>
          <w:p w14:paraId="07FF24F6" w14:textId="77777777" w:rsidR="00AA02DA" w:rsidRDefault="00AA02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  <w:p w14:paraId="623993AF" w14:textId="77777777" w:rsidR="00AA02DA" w:rsidRDefault="00AA02DA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  <w:p w14:paraId="55E381C1" w14:textId="77777777" w:rsidR="00AA02DA" w:rsidRPr="00522BEE" w:rsidRDefault="00AA02DA">
            <w:pPr>
              <w:jc w:val="right"/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 w:rsidRPr="00522BE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FORM </w:t>
            </w: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CN2</w:t>
            </w:r>
          </w:p>
        </w:tc>
        <w:tc>
          <w:tcPr>
            <w:tcW w:w="5082" w:type="dxa"/>
            <w:gridSpan w:val="7"/>
            <w:vMerge w:val="restart"/>
            <w:tcBorders>
              <w:right w:val="single" w:sz="4" w:space="0" w:color="000000" w:themeColor="text1"/>
            </w:tcBorders>
            <w:vAlign w:val="bottom"/>
          </w:tcPr>
          <w:p w14:paraId="13F5B982" w14:textId="77777777" w:rsidR="00AA02DA" w:rsidRDefault="00AA02DA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DISCONTINUANCE OF INVESTIGATION under section 4 Coroners and Justice Act 2009 where cause of death has become clear before inquest </w:t>
            </w:r>
          </w:p>
          <w:p w14:paraId="54DA7562" w14:textId="77777777" w:rsidR="00AA02DA" w:rsidRPr="00522BEE" w:rsidRDefault="00AA02DA">
            <w:pPr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5BD6238A" w14:textId="77777777" w:rsidR="00AA02DA" w:rsidRDefault="00AA02D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1E5766" w14:textId="77777777" w:rsidR="00AA02DA" w:rsidRPr="006E3787" w:rsidRDefault="00AA02D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E3787">
              <w:rPr>
                <w:rFonts w:ascii="Arial" w:eastAsia="Times New Roman" w:hAnsi="Arial" w:cs="Arial"/>
                <w:sz w:val="18"/>
                <w:szCs w:val="18"/>
              </w:rPr>
              <w:t>Register No.</w:t>
            </w:r>
          </w:p>
        </w:tc>
        <w:tc>
          <w:tcPr>
            <w:tcW w:w="945" w:type="dxa"/>
            <w:tcBorders>
              <w:left w:val="single" w:sz="4" w:space="0" w:color="000000" w:themeColor="text1"/>
              <w:bottom w:val="single" w:sz="4" w:space="0" w:color="auto"/>
            </w:tcBorders>
          </w:tcPr>
          <w:p w14:paraId="440BBDF8" w14:textId="77777777" w:rsidR="00AA02DA" w:rsidRPr="006E3787" w:rsidRDefault="00AA02D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AA02DA" w14:paraId="79101943" w14:textId="77777777" w:rsidTr="001F4C90">
        <w:trPr>
          <w:trHeight w:val="480"/>
        </w:trPr>
        <w:tc>
          <w:tcPr>
            <w:tcW w:w="1509" w:type="dxa"/>
            <w:gridSpan w:val="2"/>
            <w:vMerge/>
          </w:tcPr>
          <w:p w14:paraId="03602092" w14:textId="77777777" w:rsidR="00AA02DA" w:rsidRDefault="00AA02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82" w:type="dxa"/>
            <w:gridSpan w:val="7"/>
            <w:vMerge/>
            <w:vAlign w:val="bottom"/>
          </w:tcPr>
          <w:p w14:paraId="19CE2947" w14:textId="77777777" w:rsidR="00AA02DA" w:rsidRDefault="00AA02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000000" w:themeColor="text1"/>
              <w:bottom w:val="nil"/>
              <w:right w:val="single" w:sz="4" w:space="0" w:color="000000" w:themeColor="text1"/>
            </w:tcBorders>
          </w:tcPr>
          <w:p w14:paraId="15125107" w14:textId="77777777" w:rsidR="00AA02DA" w:rsidRDefault="00AA02D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</w:tcPr>
          <w:p w14:paraId="7ABB30E9" w14:textId="77777777" w:rsidR="00AA02DA" w:rsidRPr="006E3787" w:rsidRDefault="00AA02DA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6E3787">
              <w:rPr>
                <w:rFonts w:ascii="Arial" w:eastAsia="Times New Roman" w:hAnsi="Arial" w:cs="Arial"/>
                <w:sz w:val="18"/>
                <w:szCs w:val="18"/>
              </w:rPr>
              <w:t>Entry No</w:t>
            </w:r>
          </w:p>
        </w:tc>
        <w:tc>
          <w:tcPr>
            <w:tcW w:w="1847" w:type="dxa"/>
            <w:gridSpan w:val="3"/>
            <w:tcBorders>
              <w:bottom w:val="single" w:sz="4" w:space="0" w:color="000000" w:themeColor="text1"/>
            </w:tcBorders>
          </w:tcPr>
          <w:p w14:paraId="7A5063C3" w14:textId="23DE4586" w:rsidR="00AA02DA" w:rsidRPr="006E3787" w:rsidRDefault="00036A1D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XXXXXXXXX</w:t>
            </w:r>
          </w:p>
        </w:tc>
      </w:tr>
      <w:tr w:rsidR="00AA02DA" w14:paraId="77202E9A" w14:textId="77777777" w:rsidTr="001F4C90">
        <w:trPr>
          <w:gridAfter w:val="2"/>
          <w:wAfter w:w="902" w:type="dxa"/>
          <w:trHeight w:val="317"/>
        </w:trPr>
        <w:tc>
          <w:tcPr>
            <w:tcW w:w="1509" w:type="dxa"/>
            <w:gridSpan w:val="2"/>
            <w:vMerge/>
          </w:tcPr>
          <w:p w14:paraId="79A60F0E" w14:textId="77777777" w:rsidR="00AA02DA" w:rsidRDefault="00AA02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5082" w:type="dxa"/>
            <w:gridSpan w:val="7"/>
            <w:vMerge/>
            <w:vAlign w:val="bottom"/>
          </w:tcPr>
          <w:p w14:paraId="729C85B1" w14:textId="77777777" w:rsidR="00AA02DA" w:rsidRDefault="00AA02DA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384" w:type="dxa"/>
            <w:tcBorders>
              <w:top w:val="nil"/>
              <w:left w:val="single" w:sz="4" w:space="0" w:color="000000" w:themeColor="text1"/>
              <w:bottom w:val="nil"/>
              <w:right w:val="nil"/>
            </w:tcBorders>
          </w:tcPr>
          <w:p w14:paraId="79C1D002" w14:textId="77777777" w:rsidR="00AA02DA" w:rsidRDefault="00AA02D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43" w:type="dxa"/>
            <w:tcBorders>
              <w:top w:val="single" w:sz="4" w:space="0" w:color="000000" w:themeColor="text1"/>
              <w:left w:val="nil"/>
              <w:bottom w:val="none" w:sz="4" w:space="0" w:color="FFFFFF" w:themeColor="background1"/>
              <w:right w:val="none" w:sz="4" w:space="0" w:color="FFFFFF" w:themeColor="background1"/>
            </w:tcBorders>
          </w:tcPr>
          <w:p w14:paraId="1B55CE8C" w14:textId="77777777" w:rsidR="00AA02DA" w:rsidRPr="006E3787" w:rsidRDefault="00AA02D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945" w:type="dxa"/>
            <w:tcBorders>
              <w:top w:val="single" w:sz="4" w:space="0" w:color="000000" w:themeColor="text1"/>
              <w:left w:val="none" w:sz="4" w:space="0" w:color="FFFFFF" w:themeColor="background1"/>
              <w:bottom w:val="none" w:sz="4" w:space="0" w:color="000000" w:themeColor="text1"/>
              <w:right w:val="single" w:sz="8" w:space="0" w:color="FFFFFF" w:themeColor="background1"/>
            </w:tcBorders>
          </w:tcPr>
          <w:p w14:paraId="45E1810A" w14:textId="77777777" w:rsidR="00AA02DA" w:rsidRPr="006E3787" w:rsidRDefault="00AA02D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8E7055" w14:paraId="5EC81E0D" w14:textId="77777777" w:rsidTr="001F4C90">
        <w:trPr>
          <w:gridAfter w:val="2"/>
          <w:wAfter w:w="902" w:type="dxa"/>
        </w:trPr>
        <w:tc>
          <w:tcPr>
            <w:tcW w:w="65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28A8BF36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one" w:sz="4" w:space="0" w:color="000000" w:themeColor="text1"/>
            </w:tcBorders>
          </w:tcPr>
          <w:p w14:paraId="6CBC386E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43" w:type="dxa"/>
            <w:tcBorders>
              <w:top w:val="none" w:sz="4" w:space="0" w:color="FFFFFF" w:themeColor="background1"/>
              <w:left w:val="none" w:sz="4" w:space="0" w:color="000000" w:themeColor="text1"/>
              <w:bottom w:val="none" w:sz="4" w:space="0" w:color="000000" w:themeColor="text1"/>
              <w:right w:val="single" w:sz="8" w:space="0" w:color="FFFFFF" w:themeColor="background1"/>
            </w:tcBorders>
          </w:tcPr>
          <w:p w14:paraId="0BCDCE8C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45" w:type="dxa"/>
            <w:tcBorders>
              <w:top w:val="none" w:sz="4" w:space="0" w:color="000000" w:themeColor="text1"/>
              <w:left w:val="single" w:sz="8" w:space="0" w:color="FFFFFF" w:themeColor="background1"/>
              <w:bottom w:val="none" w:sz="4" w:space="0" w:color="000000" w:themeColor="text1"/>
              <w:right w:val="single" w:sz="8" w:space="0" w:color="FFFFFF" w:themeColor="background1"/>
            </w:tcBorders>
          </w:tcPr>
          <w:p w14:paraId="71798AA0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F20172" w14:paraId="38A5352B" w14:textId="77777777" w:rsidTr="001F4C90">
        <w:trPr>
          <w:gridAfter w:val="2"/>
          <w:wAfter w:w="902" w:type="dxa"/>
        </w:trPr>
        <w:tc>
          <w:tcPr>
            <w:tcW w:w="976" w:type="dxa"/>
            <w:tcBorders>
              <w:top w:val="nil"/>
              <w:left w:val="nil"/>
              <w:bottom w:val="nil"/>
            </w:tcBorders>
          </w:tcPr>
          <w:p w14:paraId="3E35B15D" w14:textId="77777777" w:rsidR="0002027A" w:rsidRPr="00EC7BB4" w:rsidRDefault="0002027A">
            <w:pPr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EC7BB4">
              <w:rPr>
                <w:rFonts w:ascii="Arial" w:eastAsia="Times New Roman" w:hAnsi="Arial" w:cs="Arial"/>
                <w:sz w:val="20"/>
                <w:szCs w:val="20"/>
              </w:rPr>
              <w:t>To the</w:t>
            </w:r>
          </w:p>
        </w:tc>
        <w:tc>
          <w:tcPr>
            <w:tcW w:w="5328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2CE2120E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859" w:type="dxa"/>
            <w:gridSpan w:val="4"/>
            <w:tcBorders>
              <w:top w:val="nil"/>
              <w:bottom w:val="nil"/>
              <w:right w:val="single" w:sz="8" w:space="0" w:color="FFFFFF" w:themeColor="background1"/>
            </w:tcBorders>
          </w:tcPr>
          <w:p w14:paraId="77DB71AF" w14:textId="77777777" w:rsidR="0002027A" w:rsidRDefault="0002027A">
            <w:pPr>
              <w:rPr>
                <w:rFonts w:ascii="Arial" w:eastAsia="Times New Roman" w:hAnsi="Arial" w:cs="Arial"/>
              </w:rPr>
            </w:pPr>
            <w:r w:rsidRPr="00834470">
              <w:rPr>
                <w:rFonts w:ascii="Arial" w:eastAsia="Times New Roman" w:hAnsi="Arial" w:cs="Arial"/>
                <w:sz w:val="18"/>
                <w:szCs w:val="18"/>
              </w:rPr>
              <w:t>Registrar of Births and Deaths</w:t>
            </w:r>
          </w:p>
        </w:tc>
      </w:tr>
      <w:tr w:rsidR="00DF3559" w14:paraId="5B72A7CD" w14:textId="77777777" w:rsidTr="001F4C90">
        <w:trPr>
          <w:gridAfter w:val="2"/>
          <w:wAfter w:w="902" w:type="dxa"/>
        </w:trPr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4F5905B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422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AFD5D0" w14:textId="77777777" w:rsidR="0002027A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AA75D6" w14:textId="77777777" w:rsidR="0002027A" w:rsidRDefault="0002027A">
            <w:pPr>
              <w:rPr>
                <w:rFonts w:ascii="Arial" w:eastAsia="Times New Roman" w:hAnsi="Arial" w:cs="Arial"/>
              </w:rPr>
            </w:pPr>
            <w:r w:rsidRPr="00FE3B5F">
              <w:rPr>
                <w:rFonts w:ascii="Arial" w:hAnsi="Arial" w:cs="Arial"/>
                <w:sz w:val="20"/>
                <w:szCs w:val="20"/>
              </w:rPr>
              <w:t>PARTICULARS OF THE DECEASED</w:t>
            </w:r>
          </w:p>
        </w:tc>
        <w:tc>
          <w:tcPr>
            <w:tcW w:w="6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777473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nil"/>
              <w:right w:val="nil"/>
            </w:tcBorders>
          </w:tcPr>
          <w:p w14:paraId="5ABB3438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</w:tcPr>
          <w:p w14:paraId="5ACF3D61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5F6B2E" w14:paraId="602BFDB4" w14:textId="77777777" w:rsidTr="001F4C90">
        <w:trPr>
          <w:gridAfter w:val="1"/>
          <w:wAfter w:w="851" w:type="dxa"/>
        </w:trPr>
        <w:tc>
          <w:tcPr>
            <w:tcW w:w="211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589C3D16" w14:textId="77777777" w:rsidR="0002027A" w:rsidRPr="00013EF9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3EF9">
              <w:rPr>
                <w:rFonts w:ascii="Arial" w:eastAsia="Times New Roman" w:hAnsi="Arial" w:cs="Arial"/>
                <w:sz w:val="18"/>
                <w:szCs w:val="18"/>
              </w:rPr>
              <w:t>Name and Surname</w:t>
            </w:r>
          </w:p>
        </w:tc>
        <w:tc>
          <w:tcPr>
            <w:tcW w:w="709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0581E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  <w:p w14:paraId="45A18304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5F6B2E" w14:paraId="79BF8CEF" w14:textId="77777777" w:rsidTr="001F4C90">
        <w:trPr>
          <w:gridAfter w:val="1"/>
          <w:wAfter w:w="851" w:type="dxa"/>
        </w:trPr>
        <w:tc>
          <w:tcPr>
            <w:tcW w:w="211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12B0C6A6" w14:textId="77777777" w:rsidR="0002027A" w:rsidRPr="00013EF9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3EF9">
              <w:rPr>
                <w:rFonts w:ascii="Arial" w:eastAsia="Times New Roman" w:hAnsi="Arial" w:cs="Arial"/>
                <w:sz w:val="18"/>
                <w:szCs w:val="18"/>
              </w:rPr>
              <w:t>Sex</w:t>
            </w:r>
          </w:p>
        </w:tc>
        <w:tc>
          <w:tcPr>
            <w:tcW w:w="709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18322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  <w:p w14:paraId="74D064FF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8E7055" w14:paraId="5AB30D34" w14:textId="77777777" w:rsidTr="001F4C90">
        <w:trPr>
          <w:gridAfter w:val="1"/>
          <w:wAfter w:w="851" w:type="dxa"/>
        </w:trPr>
        <w:tc>
          <w:tcPr>
            <w:tcW w:w="211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27E3DB00" w14:textId="77777777" w:rsidR="0002027A" w:rsidRPr="00013EF9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3EF9">
              <w:rPr>
                <w:rFonts w:ascii="Arial" w:eastAsia="Times New Roman" w:hAnsi="Arial" w:cs="Arial"/>
                <w:sz w:val="18"/>
                <w:szCs w:val="18"/>
              </w:rPr>
              <w:t>Age (or Date of Birth)</w:t>
            </w:r>
          </w:p>
        </w:tc>
        <w:tc>
          <w:tcPr>
            <w:tcW w:w="709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565D7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  <w:p w14:paraId="4630D6F3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DF3559" w14:paraId="615E7D65" w14:textId="77777777" w:rsidTr="001F4C90">
        <w:trPr>
          <w:gridAfter w:val="1"/>
          <w:wAfter w:w="851" w:type="dxa"/>
        </w:trPr>
        <w:tc>
          <w:tcPr>
            <w:tcW w:w="211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276E7D91" w14:textId="70BDCD96" w:rsidR="001132CD" w:rsidRPr="00013EF9" w:rsidRDefault="001132CD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3EF9">
              <w:rPr>
                <w:rFonts w:ascii="Arial" w:eastAsia="Times New Roman" w:hAnsi="Arial" w:cs="Arial"/>
                <w:sz w:val="18"/>
                <w:szCs w:val="18"/>
              </w:rPr>
              <w:t>Date of Death</w:t>
            </w:r>
          </w:p>
        </w:tc>
        <w:tc>
          <w:tcPr>
            <w:tcW w:w="709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EEF81F" w14:textId="77777777" w:rsidR="001132CD" w:rsidRDefault="001132CD">
            <w:pPr>
              <w:rPr>
                <w:rFonts w:ascii="Arial" w:eastAsia="Times New Roman" w:hAnsi="Arial" w:cs="Arial"/>
              </w:rPr>
            </w:pPr>
          </w:p>
          <w:p w14:paraId="54D3EE01" w14:textId="7489E3A4" w:rsidR="001132CD" w:rsidRDefault="001132CD">
            <w:pPr>
              <w:rPr>
                <w:rFonts w:ascii="Arial" w:eastAsia="Times New Roman" w:hAnsi="Arial" w:cs="Arial"/>
              </w:rPr>
            </w:pPr>
          </w:p>
        </w:tc>
      </w:tr>
      <w:tr w:rsidR="005F6B2E" w14:paraId="768B435E" w14:textId="77777777" w:rsidTr="001F4C90">
        <w:trPr>
          <w:gridAfter w:val="1"/>
          <w:wAfter w:w="851" w:type="dxa"/>
        </w:trPr>
        <w:tc>
          <w:tcPr>
            <w:tcW w:w="211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3425A0EF" w14:textId="77777777" w:rsidR="0002027A" w:rsidRPr="00013EF9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013EF9">
              <w:rPr>
                <w:rFonts w:ascii="Arial" w:eastAsia="Times New Roman" w:hAnsi="Arial" w:cs="Arial"/>
                <w:sz w:val="18"/>
                <w:szCs w:val="18"/>
              </w:rPr>
              <w:t>Place of Death</w:t>
            </w:r>
          </w:p>
        </w:tc>
        <w:tc>
          <w:tcPr>
            <w:tcW w:w="709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BB409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  <w:p w14:paraId="4A56947C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A119EC" w14:paraId="300B8D51" w14:textId="77777777" w:rsidTr="001F4C90">
        <w:trPr>
          <w:gridAfter w:val="1"/>
          <w:wAfter w:w="851" w:type="dxa"/>
        </w:trPr>
        <w:tc>
          <w:tcPr>
            <w:tcW w:w="2115" w:type="dxa"/>
            <w:gridSpan w:val="5"/>
            <w:tcBorders>
              <w:top w:val="nil"/>
              <w:left w:val="nil"/>
              <w:bottom w:val="nil"/>
            </w:tcBorders>
            <w:vAlign w:val="center"/>
          </w:tcPr>
          <w:p w14:paraId="7DFDB404" w14:textId="7A97B150" w:rsidR="00A119EC" w:rsidRPr="00013EF9" w:rsidRDefault="00A119EC" w:rsidP="00AF655B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596B54">
              <w:rPr>
                <w:rFonts w:ascii="Arial" w:eastAsia="Times New Roman" w:hAnsi="Arial" w:cs="Arial"/>
                <w:sz w:val="18"/>
                <w:szCs w:val="18"/>
              </w:rPr>
              <w:t xml:space="preserve">Ethnicity </w:t>
            </w:r>
          </w:p>
        </w:tc>
        <w:tc>
          <w:tcPr>
            <w:tcW w:w="7099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F00B99" w14:textId="77777777" w:rsidR="00A119EC" w:rsidRDefault="00A119EC" w:rsidP="00AF655B">
            <w:pPr>
              <w:rPr>
                <w:rFonts w:ascii="Arial" w:eastAsia="Times New Roman" w:hAnsi="Arial" w:cs="Arial"/>
              </w:rPr>
            </w:pPr>
          </w:p>
          <w:p w14:paraId="7BF98FB8" w14:textId="77777777" w:rsidR="00A119EC" w:rsidRDefault="00A119EC" w:rsidP="00AF655B">
            <w:pPr>
              <w:rPr>
                <w:rFonts w:ascii="Arial" w:eastAsia="Times New Roman" w:hAnsi="Arial" w:cs="Arial"/>
              </w:rPr>
            </w:pPr>
          </w:p>
        </w:tc>
      </w:tr>
      <w:tr w:rsidR="005F6B2E" w14:paraId="0E1817FC" w14:textId="77777777" w:rsidTr="001F4C90">
        <w:trPr>
          <w:gridAfter w:val="1"/>
          <w:wAfter w:w="851" w:type="dxa"/>
        </w:trPr>
        <w:tc>
          <w:tcPr>
            <w:tcW w:w="5526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57A463AF" w14:textId="77777777" w:rsidR="0002027A" w:rsidRPr="00373D9D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373D9D">
              <w:rPr>
                <w:rFonts w:ascii="Arial" w:eastAsia="Times New Roman" w:hAnsi="Arial" w:cs="Arial"/>
                <w:sz w:val="18"/>
                <w:szCs w:val="18"/>
              </w:rPr>
              <w:t>Was the deceased pregnant within the year prior to their death?</w:t>
            </w:r>
          </w:p>
        </w:tc>
        <w:tc>
          <w:tcPr>
            <w:tcW w:w="368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911833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  <w:p w14:paraId="515A3E62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5F6B2E" w14:paraId="026F492C" w14:textId="77777777" w:rsidTr="001F4C90">
        <w:trPr>
          <w:gridAfter w:val="1"/>
          <w:wAfter w:w="851" w:type="dxa"/>
        </w:trPr>
        <w:tc>
          <w:tcPr>
            <w:tcW w:w="5526" w:type="dxa"/>
            <w:gridSpan w:val="7"/>
            <w:tcBorders>
              <w:top w:val="nil"/>
              <w:left w:val="nil"/>
              <w:bottom w:val="nil"/>
            </w:tcBorders>
            <w:vAlign w:val="center"/>
          </w:tcPr>
          <w:p w14:paraId="4D5CE4FB" w14:textId="77777777" w:rsidR="0002027A" w:rsidRPr="00373D9D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373D9D">
              <w:rPr>
                <w:rFonts w:ascii="Arial" w:eastAsia="Times New Roman" w:hAnsi="Arial" w:cs="Arial"/>
                <w:sz w:val="18"/>
                <w:szCs w:val="18"/>
              </w:rPr>
              <w:t>Did the pregnancy contribute to the death?</w:t>
            </w:r>
          </w:p>
        </w:tc>
        <w:tc>
          <w:tcPr>
            <w:tcW w:w="3688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C94121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  <w:p w14:paraId="66D487EC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8E7055" w14:paraId="0F8F207A" w14:textId="77777777" w:rsidTr="001F4C90">
        <w:trPr>
          <w:gridAfter w:val="2"/>
          <w:wAfter w:w="902" w:type="dxa"/>
        </w:trPr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256C7B3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081" w:type="dxa"/>
            <w:gridSpan w:val="8"/>
            <w:tcBorders>
              <w:top w:val="nil"/>
              <w:left w:val="nil"/>
              <w:bottom w:val="nil"/>
              <w:right w:val="single" w:sz="8" w:space="0" w:color="FFFFFF" w:themeColor="background1"/>
            </w:tcBorders>
            <w:vAlign w:val="bottom"/>
          </w:tcPr>
          <w:p w14:paraId="5637BFAC" w14:textId="77777777" w:rsidR="0002027A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C10950" w14:textId="77777777" w:rsidR="0002027A" w:rsidRDefault="0002027A">
            <w:pPr>
              <w:rPr>
                <w:rFonts w:ascii="Arial" w:eastAsia="Times New Roman" w:hAnsi="Arial" w:cs="Arial"/>
              </w:rPr>
            </w:pPr>
            <w:r w:rsidRPr="00FE3B5F">
              <w:rPr>
                <w:rFonts w:ascii="Arial" w:hAnsi="Arial" w:cs="Arial"/>
                <w:sz w:val="20"/>
                <w:szCs w:val="20"/>
              </w:rPr>
              <w:t>CORONER’S CERTIFICATE</w:t>
            </w:r>
          </w:p>
        </w:tc>
      </w:tr>
      <w:tr w:rsidR="000708F0" w14:paraId="0E595B7C" w14:textId="77777777" w:rsidTr="001F4C90">
        <w:trPr>
          <w:gridAfter w:val="1"/>
          <w:wAfter w:w="851" w:type="dxa"/>
        </w:trPr>
        <w:tc>
          <w:tcPr>
            <w:tcW w:w="2115" w:type="dxa"/>
            <w:gridSpan w:val="5"/>
            <w:tcBorders>
              <w:top w:val="nil"/>
              <w:left w:val="nil"/>
              <w:bottom w:val="nil"/>
            </w:tcBorders>
          </w:tcPr>
          <w:p w14:paraId="00DD96B5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099" w:type="dxa"/>
            <w:gridSpan w:val="8"/>
            <w:tcBorders>
              <w:top w:val="single" w:sz="4" w:space="0" w:color="auto"/>
              <w:bottom w:val="nil"/>
            </w:tcBorders>
          </w:tcPr>
          <w:p w14:paraId="4FEB3B93" w14:textId="77777777" w:rsidR="0002027A" w:rsidRDefault="0002027A">
            <w:pPr>
              <w:rPr>
                <w:rFonts w:ascii="Arial" w:eastAsia="Times New Roman" w:hAnsi="Arial" w:cs="Arial"/>
              </w:rPr>
            </w:pPr>
            <w:r w:rsidRPr="00FE3B5F">
              <w:rPr>
                <w:rFonts w:ascii="Arial" w:hAnsi="Arial" w:cs="Arial"/>
                <w:sz w:val="20"/>
                <w:szCs w:val="20"/>
              </w:rPr>
              <w:t>I certify that the cause of death was:</w:t>
            </w:r>
          </w:p>
        </w:tc>
      </w:tr>
      <w:tr w:rsidR="001E52F9" w14:paraId="4682847F" w14:textId="77777777" w:rsidTr="001F4C90">
        <w:trPr>
          <w:gridAfter w:val="1"/>
          <w:wAfter w:w="851" w:type="dxa"/>
          <w:trHeight w:val="329"/>
        </w:trPr>
        <w:tc>
          <w:tcPr>
            <w:tcW w:w="2115" w:type="dxa"/>
            <w:gridSpan w:val="5"/>
            <w:vMerge w:val="restart"/>
            <w:tcBorders>
              <w:top w:val="nil"/>
              <w:left w:val="nil"/>
              <w:bottom w:val="single" w:sz="8" w:space="0" w:color="FFFFFF" w:themeColor="background1"/>
              <w:right w:val="single" w:sz="4" w:space="0" w:color="auto"/>
            </w:tcBorders>
          </w:tcPr>
          <w:p w14:paraId="15176443" w14:textId="77777777" w:rsidR="0002027A" w:rsidRPr="00013EF9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Cause of Death</w:t>
            </w:r>
          </w:p>
        </w:tc>
        <w:tc>
          <w:tcPr>
            <w:tcW w:w="7099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3D6E2B5E" w14:textId="02EFF03E" w:rsidR="0002027A" w:rsidRPr="00C0310D" w:rsidRDefault="00E55B6E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313451D2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="00BE61EC" w:rsidRPr="313451D2"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 w:rsidR="0002027A" w:rsidRPr="313451D2">
              <w:rPr>
                <w:rFonts w:ascii="Arial" w:eastAsia="Times New Roman" w:hAnsi="Arial" w:cs="Arial"/>
                <w:sz w:val="20"/>
                <w:szCs w:val="20"/>
              </w:rPr>
              <w:t>a</w:t>
            </w:r>
            <w:r w:rsidR="00BE61EC" w:rsidRPr="313451D2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</w:tr>
      <w:tr w:rsidR="000708F0" w14:paraId="1F3AD228" w14:textId="77777777" w:rsidTr="001F4C90">
        <w:trPr>
          <w:gridAfter w:val="1"/>
          <w:wAfter w:w="851" w:type="dxa"/>
          <w:trHeight w:val="231"/>
        </w:trPr>
        <w:tc>
          <w:tcPr>
            <w:tcW w:w="2115" w:type="dxa"/>
            <w:gridSpan w:val="5"/>
            <w:vMerge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</w:tcPr>
          <w:p w14:paraId="1821E3B1" w14:textId="77777777" w:rsidR="0002027A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28B1D3" w14:textId="78EBD74A" w:rsidR="0002027A" w:rsidRPr="00C0310D" w:rsidRDefault="00BE61E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 w:rsidR="0002027A" w:rsidRPr="00C0310D">
              <w:rPr>
                <w:rFonts w:ascii="Arial" w:eastAsia="Times New Roman" w:hAnsi="Arial" w:cs="Arial"/>
                <w:sz w:val="20"/>
                <w:szCs w:val="20"/>
              </w:rPr>
              <w:t>b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</w:tr>
      <w:tr w:rsidR="000708F0" w14:paraId="38D87954" w14:textId="77777777" w:rsidTr="001F4C90">
        <w:trPr>
          <w:gridAfter w:val="1"/>
          <w:wAfter w:w="851" w:type="dxa"/>
          <w:trHeight w:val="231"/>
        </w:trPr>
        <w:tc>
          <w:tcPr>
            <w:tcW w:w="2115" w:type="dxa"/>
            <w:gridSpan w:val="5"/>
            <w:vMerge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</w:tcBorders>
          </w:tcPr>
          <w:p w14:paraId="2E9D0E97" w14:textId="77777777" w:rsidR="0002027A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A458A53" w14:textId="43444546" w:rsidR="0002027A" w:rsidRPr="00C0310D" w:rsidRDefault="00BE61EC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 w:rsidR="0002027A" w:rsidRPr="00C0310D">
              <w:rPr>
                <w:rFonts w:ascii="Arial" w:eastAsia="Times New Roman" w:hAnsi="Arial" w:cs="Arial"/>
                <w:sz w:val="20"/>
                <w:szCs w:val="20"/>
              </w:rPr>
              <w:t>c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</w:tr>
      <w:tr w:rsidR="00AD06BF" w14:paraId="73F10629" w14:textId="77777777" w:rsidTr="001F4C90">
        <w:trPr>
          <w:gridAfter w:val="1"/>
          <w:wAfter w:w="851" w:type="dxa"/>
          <w:trHeight w:val="231"/>
        </w:trPr>
        <w:tc>
          <w:tcPr>
            <w:tcW w:w="2115" w:type="dxa"/>
            <w:gridSpan w:val="5"/>
            <w:tcBorders>
              <w:top w:val="single" w:sz="8" w:space="0" w:color="FFFFFF" w:themeColor="background1"/>
              <w:left w:val="nil"/>
              <w:bottom w:val="single" w:sz="8" w:space="0" w:color="FFFFFF" w:themeColor="background1"/>
              <w:right w:val="single" w:sz="4" w:space="0" w:color="auto"/>
            </w:tcBorders>
          </w:tcPr>
          <w:p w14:paraId="00E6FBB8" w14:textId="77777777" w:rsidR="00AD06BF" w:rsidRDefault="00AD06BF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8536FB3" w14:textId="001B71C7" w:rsidR="00AD06BF" w:rsidRDefault="00AD06BF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(</w:t>
            </w:r>
            <w:r w:rsidRPr="00C0310D">
              <w:rPr>
                <w:rFonts w:ascii="Arial" w:eastAsia="Times New Roman" w:hAnsi="Arial" w:cs="Arial"/>
                <w:sz w:val="20"/>
                <w:szCs w:val="20"/>
              </w:rPr>
              <w:t>d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</w:tr>
      <w:tr w:rsidR="00DF3559" w14:paraId="79DAA539" w14:textId="77777777" w:rsidTr="001F4C90">
        <w:trPr>
          <w:gridAfter w:val="1"/>
          <w:wAfter w:w="851" w:type="dxa"/>
          <w:trHeight w:val="231"/>
        </w:trPr>
        <w:tc>
          <w:tcPr>
            <w:tcW w:w="2115" w:type="dxa"/>
            <w:gridSpan w:val="5"/>
            <w:vMerge w:val="restart"/>
            <w:tcBorders>
              <w:top w:val="single" w:sz="8" w:space="0" w:color="FFFFFF" w:themeColor="background1"/>
              <w:left w:val="nil"/>
              <w:bottom w:val="nil"/>
              <w:right w:val="single" w:sz="4" w:space="0" w:color="000000" w:themeColor="text1"/>
            </w:tcBorders>
          </w:tcPr>
          <w:p w14:paraId="1CB09252" w14:textId="77777777" w:rsidR="0043713E" w:rsidRDefault="0043713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9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</w:tcBorders>
          </w:tcPr>
          <w:p w14:paraId="3CEA0BFC" w14:textId="19E231A1" w:rsidR="0043713E" w:rsidRDefault="0043713E" w:rsidP="313451D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13451D2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</w:tr>
      <w:tr w:rsidR="009B2572" w14:paraId="69E36A8E" w14:textId="77777777" w:rsidTr="003E35A8">
        <w:trPr>
          <w:gridAfter w:val="1"/>
          <w:wAfter w:w="851" w:type="dxa"/>
          <w:trHeight w:val="1101"/>
        </w:trPr>
        <w:tc>
          <w:tcPr>
            <w:tcW w:w="2115" w:type="dxa"/>
            <w:gridSpan w:val="5"/>
            <w:vMerge/>
            <w:tcBorders>
              <w:left w:val="nil"/>
              <w:bottom w:val="nil"/>
            </w:tcBorders>
          </w:tcPr>
          <w:p w14:paraId="09E39081" w14:textId="77777777" w:rsidR="0043713E" w:rsidRDefault="0043713E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9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05CEE0A1" w14:textId="77777777" w:rsidR="0043713E" w:rsidRPr="00D52F79" w:rsidRDefault="0043713E" w:rsidP="004371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D52F79">
              <w:rPr>
                <w:rFonts w:ascii="Arial" w:eastAsia="Times New Roman" w:hAnsi="Arial" w:cs="Arial"/>
                <w:sz w:val="18"/>
                <w:szCs w:val="18"/>
              </w:rPr>
              <w:t>And I am satisfied that it is not necessary to continue the investigation</w:t>
            </w:r>
          </w:p>
          <w:p w14:paraId="20D7B693" w14:textId="40E317B7" w:rsidR="0043713E" w:rsidRDefault="0043713E" w:rsidP="001E39A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5737E0D8" w14:textId="77777777" w:rsidR="0043713E" w:rsidRDefault="0043713E" w:rsidP="001E39AA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7A2B4AD9" w14:textId="56B7D7C1" w:rsidR="0043713E" w:rsidRDefault="0043713E" w:rsidP="001E39AA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</w:t>
            </w:r>
            <w:r w:rsidRPr="00654CC7">
              <w:rPr>
                <w:rFonts w:ascii="Arial" w:eastAsia="Times New Roman" w:hAnsi="Arial" w:cs="Arial"/>
                <w:sz w:val="18"/>
                <w:szCs w:val="18"/>
              </w:rPr>
              <w:t xml:space="preserve"> post-mortem examination 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>was / was not conducted to provide evidence as to the deceased’s cause of death (select</w:t>
            </w:r>
            <w:r w:rsidRPr="00654CC7">
              <w:rPr>
                <w:rFonts w:ascii="Arial" w:eastAsia="Times New Roman" w:hAnsi="Arial" w:cs="Arial"/>
                <w:sz w:val="18"/>
                <w:szCs w:val="18"/>
              </w:rPr>
              <w:t xml:space="preserve"> as appropriate)</w:t>
            </w:r>
          </w:p>
        </w:tc>
      </w:tr>
      <w:tr w:rsidR="00E0022C" w14:paraId="6D15E186" w14:textId="77777777" w:rsidTr="003E35A8">
        <w:trPr>
          <w:gridAfter w:val="1"/>
          <w:wAfter w:w="851" w:type="dxa"/>
          <w:trHeight w:val="1101"/>
        </w:trPr>
        <w:tc>
          <w:tcPr>
            <w:tcW w:w="2115" w:type="dxa"/>
            <w:gridSpan w:val="5"/>
            <w:tcBorders>
              <w:top w:val="nil"/>
              <w:left w:val="nil"/>
              <w:bottom w:val="nil"/>
            </w:tcBorders>
          </w:tcPr>
          <w:p w14:paraId="739A2CCF" w14:textId="77777777" w:rsidR="00E0022C" w:rsidRDefault="00E0022C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7099" w:type="dxa"/>
            <w:gridSpan w:val="8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14:paraId="237D2796" w14:textId="77777777" w:rsidR="00E0022C" w:rsidRDefault="00B42ACE" w:rsidP="004371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W</w:t>
            </w:r>
            <w:r w:rsidRPr="00D52F79">
              <w:rPr>
                <w:rFonts w:ascii="Arial" w:eastAsia="Times New Roman" w:hAnsi="Arial" w:cs="Arial"/>
                <w:sz w:val="18"/>
                <w:szCs w:val="18"/>
              </w:rPr>
              <w:t>here this notification relates to a still-born child</w:t>
            </w: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, please tick this box [ </w:t>
            </w:r>
            <w:proofErr w:type="gramStart"/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 ]</w:t>
            </w:r>
            <w:proofErr w:type="gramEnd"/>
          </w:p>
          <w:p w14:paraId="7D35DC5C" w14:textId="77777777" w:rsidR="00B42ACE" w:rsidRDefault="00B42ACE" w:rsidP="0043713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1713A079" w14:textId="77777777" w:rsidR="002A339A" w:rsidRDefault="00B42ACE" w:rsidP="004371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And provide the full name and qualification </w:t>
            </w:r>
            <w:r w:rsidR="002A339A">
              <w:rPr>
                <w:rFonts w:ascii="Arial" w:eastAsia="Times New Roman" w:hAnsi="Arial" w:cs="Arial"/>
                <w:sz w:val="18"/>
                <w:szCs w:val="18"/>
              </w:rPr>
              <w:t>of the registered medical practitioner who made any post-mortem examination</w:t>
            </w:r>
          </w:p>
          <w:p w14:paraId="2B7DE5EB" w14:textId="77777777" w:rsidR="002A339A" w:rsidRDefault="002A339A" w:rsidP="0043713E">
            <w:pPr>
              <w:rPr>
                <w:rFonts w:ascii="Arial" w:eastAsia="Times New Roman" w:hAnsi="Arial" w:cs="Arial"/>
                <w:sz w:val="18"/>
                <w:szCs w:val="18"/>
              </w:rPr>
            </w:pPr>
          </w:p>
          <w:p w14:paraId="4C351DE9" w14:textId="77777777" w:rsidR="002A339A" w:rsidRDefault="002A339A" w:rsidP="004371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Name:</w:t>
            </w:r>
          </w:p>
          <w:p w14:paraId="7E6411B3" w14:textId="77777777" w:rsidR="002A339A" w:rsidRDefault="002A339A" w:rsidP="004371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Qualification</w:t>
            </w:r>
          </w:p>
          <w:p w14:paraId="7CB5FF73" w14:textId="77E09940" w:rsidR="00B42ACE" w:rsidRPr="00D52F79" w:rsidRDefault="002A339A" w:rsidP="0043713E">
            <w:pPr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</w:p>
        </w:tc>
      </w:tr>
      <w:tr w:rsidR="008E7055" w14:paraId="047A6F5E" w14:textId="77777777" w:rsidTr="001F4C90">
        <w:trPr>
          <w:gridAfter w:val="2"/>
          <w:wAfter w:w="902" w:type="dxa"/>
        </w:trPr>
        <w:tc>
          <w:tcPr>
            <w:tcW w:w="21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0F63F675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037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FFFFFF" w:themeColor="background1"/>
            </w:tcBorders>
            <w:vAlign w:val="bottom"/>
          </w:tcPr>
          <w:p w14:paraId="08F28F6B" w14:textId="77777777" w:rsidR="0002027A" w:rsidRPr="004212DF" w:rsidRDefault="0002027A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74B617" w14:textId="59D18A3B" w:rsidR="0002027A" w:rsidRPr="004212DF" w:rsidRDefault="0002027A" w:rsidP="5EDCD89D">
            <w:pPr>
              <w:rPr>
                <w:rFonts w:ascii="Arial" w:hAnsi="Arial" w:cs="Arial"/>
                <w:sz w:val="20"/>
                <w:szCs w:val="20"/>
              </w:rPr>
            </w:pPr>
            <w:r w:rsidRPr="5EDCD89D">
              <w:rPr>
                <w:rFonts w:ascii="Arial" w:hAnsi="Arial" w:cs="Arial"/>
                <w:sz w:val="20"/>
                <w:szCs w:val="20"/>
              </w:rPr>
              <w:t>CERTIFICATE FOR CREMATION OR BURIAL (Details to be entered if certificate issued)</w:t>
            </w:r>
          </w:p>
        </w:tc>
      </w:tr>
      <w:tr w:rsidR="00DF200F" w14:paraId="4F0BAC39" w14:textId="77777777" w:rsidTr="001F4C90">
        <w:trPr>
          <w:gridAfter w:val="2"/>
          <w:wAfter w:w="902" w:type="dxa"/>
        </w:trPr>
        <w:tc>
          <w:tcPr>
            <w:tcW w:w="2082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069A268C" w14:textId="3485C5DE" w:rsidR="00DF200F" w:rsidRDefault="00DF200F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Type of certificate</w:t>
            </w:r>
          </w:p>
        </w:tc>
        <w:tc>
          <w:tcPr>
            <w:tcW w:w="7081" w:type="dxa"/>
            <w:gridSpan w:val="8"/>
            <w:tcBorders>
              <w:top w:val="single" w:sz="4" w:space="0" w:color="auto"/>
            </w:tcBorders>
          </w:tcPr>
          <w:p w14:paraId="62C58852" w14:textId="77777777" w:rsidR="00DF200F" w:rsidRDefault="00DF200F">
            <w:pPr>
              <w:rPr>
                <w:rFonts w:ascii="Arial" w:eastAsia="Times New Roman" w:hAnsi="Arial" w:cs="Arial"/>
              </w:rPr>
            </w:pPr>
          </w:p>
        </w:tc>
      </w:tr>
      <w:tr w:rsidR="00F20172" w14:paraId="524FFC91" w14:textId="77777777" w:rsidTr="001F4C90">
        <w:trPr>
          <w:gridAfter w:val="2"/>
          <w:wAfter w:w="902" w:type="dxa"/>
        </w:trPr>
        <w:tc>
          <w:tcPr>
            <w:tcW w:w="2082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680F28E9" w14:textId="77777777" w:rsidR="0002027A" w:rsidRPr="00013EF9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Issued on</w:t>
            </w:r>
          </w:p>
        </w:tc>
        <w:tc>
          <w:tcPr>
            <w:tcW w:w="7081" w:type="dxa"/>
            <w:gridSpan w:val="8"/>
            <w:tcBorders>
              <w:top w:val="single" w:sz="4" w:space="0" w:color="auto"/>
            </w:tcBorders>
          </w:tcPr>
          <w:p w14:paraId="28A16297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E6393C" w14:paraId="42A1D1C9" w14:textId="77777777" w:rsidTr="001F4C90">
        <w:trPr>
          <w:gridAfter w:val="2"/>
          <w:wAfter w:w="902" w:type="dxa"/>
        </w:trPr>
        <w:tc>
          <w:tcPr>
            <w:tcW w:w="2082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61992BFA" w14:textId="77777777" w:rsidR="0002027A" w:rsidRPr="00013EF9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To</w:t>
            </w:r>
          </w:p>
        </w:tc>
        <w:tc>
          <w:tcPr>
            <w:tcW w:w="7081" w:type="dxa"/>
            <w:gridSpan w:val="8"/>
          </w:tcPr>
          <w:p w14:paraId="4C3905D6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F20172" w14:paraId="0ED5FBE6" w14:textId="77777777" w:rsidTr="001F4C90">
        <w:trPr>
          <w:gridAfter w:val="2"/>
          <w:wAfter w:w="902" w:type="dxa"/>
        </w:trPr>
        <w:tc>
          <w:tcPr>
            <w:tcW w:w="2082" w:type="dxa"/>
            <w:gridSpan w:val="4"/>
            <w:tcBorders>
              <w:top w:val="nil"/>
              <w:left w:val="nil"/>
              <w:bottom w:val="nil"/>
            </w:tcBorders>
            <w:vAlign w:val="center"/>
          </w:tcPr>
          <w:p w14:paraId="54F9ED33" w14:textId="77777777" w:rsidR="0002027A" w:rsidRPr="00013EF9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Address</w:t>
            </w:r>
          </w:p>
        </w:tc>
        <w:tc>
          <w:tcPr>
            <w:tcW w:w="7081" w:type="dxa"/>
            <w:gridSpan w:val="8"/>
            <w:tcBorders>
              <w:bottom w:val="single" w:sz="4" w:space="0" w:color="auto"/>
            </w:tcBorders>
          </w:tcPr>
          <w:p w14:paraId="130DADEC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E6393C" w14:paraId="5C30EE82" w14:textId="77777777" w:rsidTr="001F4C90">
        <w:trPr>
          <w:gridAfter w:val="2"/>
          <w:wAfter w:w="902" w:type="dxa"/>
        </w:trPr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22D4CC5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081" w:type="dxa"/>
            <w:gridSpan w:val="8"/>
            <w:tcBorders>
              <w:left w:val="nil"/>
              <w:right w:val="single" w:sz="8" w:space="0" w:color="FFFFFF" w:themeColor="background1"/>
            </w:tcBorders>
          </w:tcPr>
          <w:p w14:paraId="5EE6ED78" w14:textId="77777777" w:rsidR="0002027A" w:rsidRPr="00FE3B5F" w:rsidRDefault="0002027A" w:rsidP="00602BC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708F0" w14:paraId="1A31EBF9" w14:textId="77777777" w:rsidTr="001F4C90">
        <w:trPr>
          <w:gridAfter w:val="2"/>
          <w:wAfter w:w="902" w:type="dxa"/>
        </w:trPr>
        <w:tc>
          <w:tcPr>
            <w:tcW w:w="2082" w:type="dxa"/>
            <w:gridSpan w:val="4"/>
            <w:tcBorders>
              <w:top w:val="nil"/>
              <w:left w:val="nil"/>
              <w:bottom w:val="nil"/>
            </w:tcBorders>
          </w:tcPr>
          <w:p w14:paraId="5C3AC9DE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7081" w:type="dxa"/>
            <w:gridSpan w:val="8"/>
          </w:tcPr>
          <w:p w14:paraId="565F1EEA" w14:textId="77777777" w:rsidR="0002027A" w:rsidRDefault="0002027A">
            <w:pPr>
              <w:spacing w:before="120" w:after="120"/>
              <w:rPr>
                <w:rFonts w:ascii="Arial" w:eastAsia="Times New Roman" w:hAnsi="Arial" w:cs="Arial"/>
              </w:rPr>
            </w:pPr>
            <w:r w:rsidRPr="00FE3B5F">
              <w:rPr>
                <w:rFonts w:ascii="Arial" w:hAnsi="Arial" w:cs="Arial"/>
                <w:sz w:val="20"/>
                <w:szCs w:val="20"/>
              </w:rPr>
              <w:t>Is a histological or bacteriological examination to be made?</w:t>
            </w:r>
          </w:p>
        </w:tc>
      </w:tr>
      <w:tr w:rsidR="009B2572" w:rsidRPr="007F64FB" w14:paraId="4D17AA6F" w14:textId="77777777" w:rsidTr="001F4C90">
        <w:trPr>
          <w:gridAfter w:val="2"/>
          <w:wAfter w:w="902" w:type="dxa"/>
        </w:trPr>
        <w:tc>
          <w:tcPr>
            <w:tcW w:w="16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83677B1" w14:textId="77777777" w:rsidR="0002027A" w:rsidRPr="00D503CF" w:rsidRDefault="0002027A">
            <w:pPr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  <w:tc>
          <w:tcPr>
            <w:tcW w:w="7485" w:type="dxa"/>
            <w:gridSpan w:val="9"/>
            <w:tcBorders>
              <w:top w:val="nil"/>
              <w:left w:val="nil"/>
              <w:bottom w:val="single" w:sz="8" w:space="0" w:color="FFFFFF" w:themeColor="background1"/>
              <w:right w:val="single" w:sz="8" w:space="0" w:color="FFFFFF" w:themeColor="background1"/>
            </w:tcBorders>
          </w:tcPr>
          <w:p w14:paraId="2C9A78AD" w14:textId="77777777" w:rsidR="0002027A" w:rsidRPr="00D503CF" w:rsidRDefault="0002027A">
            <w:pPr>
              <w:rPr>
                <w:rFonts w:ascii="Arial" w:hAnsi="Arial" w:cs="Arial"/>
                <w:sz w:val="12"/>
                <w:szCs w:val="12"/>
              </w:rPr>
            </w:pPr>
          </w:p>
          <w:p w14:paraId="3D14413E" w14:textId="77777777" w:rsidR="0002027A" w:rsidRPr="00D503CF" w:rsidRDefault="0002027A">
            <w:pPr>
              <w:rPr>
                <w:rFonts w:ascii="Arial" w:eastAsia="Times New Roman" w:hAnsi="Arial" w:cs="Arial"/>
                <w:sz w:val="12"/>
                <w:szCs w:val="12"/>
              </w:rPr>
            </w:pPr>
          </w:p>
        </w:tc>
      </w:tr>
      <w:tr w:rsidR="00D503CF" w:rsidRPr="007F64FB" w14:paraId="02DEBBD9" w14:textId="77777777" w:rsidTr="001F4C90">
        <w:trPr>
          <w:gridAfter w:val="3"/>
          <w:wAfter w:w="1847" w:type="dxa"/>
        </w:trPr>
        <w:tc>
          <w:tcPr>
            <w:tcW w:w="212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FF714F4" w14:textId="77777777" w:rsidR="00D503CF" w:rsidRPr="007F64FB" w:rsidRDefault="00D503CF">
            <w:pPr>
              <w:rPr>
                <w:rFonts w:ascii="Arial" w:eastAsia="Times New Roman" w:hAnsi="Arial" w:cs="Arial"/>
                <w:sz w:val="14"/>
                <w:szCs w:val="14"/>
              </w:rPr>
            </w:pPr>
          </w:p>
        </w:tc>
        <w:tc>
          <w:tcPr>
            <w:tcW w:w="6092" w:type="dxa"/>
            <w:gridSpan w:val="5"/>
            <w:tcBorders>
              <w:top w:val="single" w:sz="8" w:space="0" w:color="FFFFFF" w:themeColor="background1"/>
              <w:left w:val="nil"/>
              <w:bottom w:val="single" w:sz="4" w:space="0" w:color="000000" w:themeColor="text1"/>
              <w:right w:val="single" w:sz="8" w:space="0" w:color="FFFFFF" w:themeColor="background1"/>
            </w:tcBorders>
          </w:tcPr>
          <w:p w14:paraId="24EBBDD8" w14:textId="77777777" w:rsidR="00D503CF" w:rsidRPr="007F64FB" w:rsidRDefault="00D503CF">
            <w:pPr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F20172" w14:paraId="3123CC5F" w14:textId="77777777" w:rsidTr="001F4C90">
        <w:trPr>
          <w:gridAfter w:val="3"/>
          <w:wAfter w:w="1847" w:type="dxa"/>
        </w:trPr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FF24608" w14:textId="77777777" w:rsidR="0002027A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Date</w:t>
            </w:r>
          </w:p>
        </w:tc>
        <w:tc>
          <w:tcPr>
            <w:tcW w:w="6136" w:type="dxa"/>
            <w:gridSpan w:val="7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</w:tcBorders>
          </w:tcPr>
          <w:p w14:paraId="2C75755A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9B2572" w14:paraId="72C3CB10" w14:textId="77777777" w:rsidTr="001F4C90">
        <w:trPr>
          <w:gridAfter w:val="3"/>
          <w:wAfter w:w="1847" w:type="dxa"/>
        </w:trPr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6427B6" w14:textId="73C19FAB" w:rsidR="0002027A" w:rsidRPr="00013EF9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Certified by</w:t>
            </w:r>
            <w:r w:rsidR="004971C8">
              <w:rPr>
                <w:rFonts w:ascii="Arial" w:eastAsia="Times New Roman" w:hAnsi="Arial" w:cs="Arial"/>
                <w:sz w:val="18"/>
                <w:szCs w:val="18"/>
              </w:rPr>
              <w:t>:</w:t>
            </w:r>
            <w:r w:rsidR="004565C0">
              <w:rPr>
                <w:rFonts w:ascii="Arial" w:eastAsia="Times New Roman" w:hAnsi="Arial" w:cs="Arial"/>
                <w:sz w:val="18"/>
                <w:szCs w:val="18"/>
              </w:rPr>
              <w:t xml:space="preserve"> </w:t>
            </w:r>
            <w:r w:rsidR="004971C8">
              <w:rPr>
                <w:rFonts w:ascii="Arial" w:eastAsia="Times New Roman" w:hAnsi="Arial" w:cs="Arial"/>
                <w:sz w:val="18"/>
                <w:szCs w:val="18"/>
              </w:rPr>
              <w:t>C</w:t>
            </w:r>
            <w:r w:rsidR="004565C0">
              <w:rPr>
                <w:rFonts w:ascii="Arial" w:eastAsia="Times New Roman" w:hAnsi="Arial" w:cs="Arial"/>
                <w:sz w:val="18"/>
                <w:szCs w:val="18"/>
              </w:rPr>
              <w:t>oroner name</w:t>
            </w:r>
          </w:p>
        </w:tc>
        <w:tc>
          <w:tcPr>
            <w:tcW w:w="61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E544ABC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  <w:tr w:rsidR="00083BA3" w14:paraId="2305546D" w14:textId="77777777" w:rsidTr="001F4C90">
        <w:trPr>
          <w:gridAfter w:val="3"/>
          <w:wAfter w:w="1847" w:type="dxa"/>
        </w:trPr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56AD73" w14:textId="03C989A8" w:rsidR="00083BA3" w:rsidRDefault="00083BA3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Signature</w:t>
            </w:r>
          </w:p>
        </w:tc>
        <w:tc>
          <w:tcPr>
            <w:tcW w:w="61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248EEFD" w14:textId="77777777" w:rsidR="00083BA3" w:rsidRDefault="00083BA3">
            <w:pPr>
              <w:rPr>
                <w:rFonts w:ascii="Arial" w:eastAsia="Times New Roman" w:hAnsi="Arial" w:cs="Arial"/>
              </w:rPr>
            </w:pPr>
          </w:p>
        </w:tc>
      </w:tr>
      <w:tr w:rsidR="009F4F56" w14:paraId="57C52C70" w14:textId="77777777" w:rsidTr="001F4C90">
        <w:trPr>
          <w:gridAfter w:val="3"/>
          <w:wAfter w:w="1847" w:type="dxa"/>
        </w:trPr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818CC4" w14:textId="14EC106D" w:rsidR="009F4F56" w:rsidRDefault="009F4F56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Coroner designation</w:t>
            </w:r>
          </w:p>
        </w:tc>
        <w:tc>
          <w:tcPr>
            <w:tcW w:w="61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022EAA" w14:textId="77777777" w:rsidR="009F4F56" w:rsidRDefault="009F4F56">
            <w:pPr>
              <w:rPr>
                <w:rFonts w:ascii="Arial" w:eastAsia="Times New Roman" w:hAnsi="Arial" w:cs="Arial"/>
              </w:rPr>
            </w:pPr>
          </w:p>
        </w:tc>
      </w:tr>
      <w:tr w:rsidR="009B2572" w14:paraId="1A914D5B" w14:textId="77777777" w:rsidTr="001F4C90">
        <w:trPr>
          <w:gridAfter w:val="3"/>
          <w:wAfter w:w="1847" w:type="dxa"/>
        </w:trPr>
        <w:tc>
          <w:tcPr>
            <w:tcW w:w="2082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C520A90" w14:textId="77777777" w:rsidR="0002027A" w:rsidRPr="00013EF9" w:rsidRDefault="0002027A">
            <w:pPr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sz w:val="18"/>
                <w:szCs w:val="18"/>
              </w:rPr>
              <w:t>Coroner area</w:t>
            </w:r>
          </w:p>
        </w:tc>
        <w:tc>
          <w:tcPr>
            <w:tcW w:w="61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26C29ED" w14:textId="77777777" w:rsidR="0002027A" w:rsidRDefault="0002027A">
            <w:pPr>
              <w:rPr>
                <w:rFonts w:ascii="Arial" w:eastAsia="Times New Roman" w:hAnsi="Arial" w:cs="Arial"/>
              </w:rPr>
            </w:pPr>
          </w:p>
        </w:tc>
      </w:tr>
    </w:tbl>
    <w:p w14:paraId="4CD6420C" w14:textId="77777777" w:rsidR="004B2BD0" w:rsidRDefault="004B2BD0" w:rsidP="00256B05">
      <w:pPr>
        <w:pStyle w:val="Heading1"/>
      </w:pPr>
    </w:p>
    <w:p w14:paraId="60572FA9" w14:textId="77777777" w:rsidR="004B2BD0" w:rsidRDefault="004B2BD0">
      <w:pPr>
        <w:rPr>
          <w:rFonts w:ascii="Arial" w:hAnsi="Arial" w:cs="Arial"/>
          <w:b/>
          <w:bCs/>
          <w:u w:val="single"/>
        </w:rPr>
      </w:pPr>
      <w:r>
        <w:br w:type="page"/>
      </w:r>
    </w:p>
    <w:p w14:paraId="5D51D008" w14:textId="52B0B687" w:rsidR="00B56819" w:rsidRPr="007A5EEB" w:rsidRDefault="00B56819" w:rsidP="00256B05">
      <w:pPr>
        <w:pStyle w:val="Heading1"/>
      </w:pPr>
      <w:bookmarkStart w:id="5" w:name="_Toc187313645"/>
      <w:r>
        <w:lastRenderedPageBreak/>
        <w:t>Order</w:t>
      </w:r>
      <w:r w:rsidR="0027080C">
        <w:t xml:space="preserve"> for </w:t>
      </w:r>
      <w:r w:rsidR="00AC2EB7">
        <w:t>b</w:t>
      </w:r>
      <w:r w:rsidR="0027080C">
        <w:t>urial</w:t>
      </w:r>
      <w:bookmarkEnd w:id="5"/>
    </w:p>
    <w:p w14:paraId="26CE8431" w14:textId="77777777" w:rsidR="00517D77" w:rsidRPr="006B7873" w:rsidRDefault="00517D77" w:rsidP="00B56819">
      <w:pPr>
        <w:spacing w:after="0" w:line="240" w:lineRule="auto"/>
        <w:rPr>
          <w:rFonts w:ascii="Arial" w:hAnsi="Arial" w:cs="Arial"/>
        </w:rPr>
      </w:pPr>
    </w:p>
    <w:p w14:paraId="27D54B14" w14:textId="77777777" w:rsidR="005E187F" w:rsidRPr="006B7873" w:rsidRDefault="00F51567" w:rsidP="005E187F">
      <w:pPr>
        <w:pStyle w:val="NoSpacing"/>
        <w:rPr>
          <w:rFonts w:ascii="Arial" w:hAnsi="Arial" w:cs="Arial"/>
        </w:rPr>
      </w:pPr>
      <w:r w:rsidRPr="006B7873">
        <w:rPr>
          <w:rFonts w:ascii="Arial" w:hAnsi="Arial" w:cs="Arial"/>
        </w:rPr>
        <w:t xml:space="preserve">To: </w:t>
      </w:r>
      <w:r w:rsidR="005E187F" w:rsidRPr="006B7873">
        <w:rPr>
          <w:rFonts w:ascii="Arial" w:hAnsi="Arial" w:cs="Arial"/>
        </w:rPr>
        <w:fldChar w:fldCharType="begin"/>
      </w:r>
      <w:r w:rsidR="005E187F" w:rsidRPr="006B7873">
        <w:rPr>
          <w:rFonts w:ascii="Arial" w:hAnsi="Arial" w:cs="Arial"/>
        </w:rPr>
        <w:instrText xml:space="preserve"> MERGEFIELD  AllocatedFuneralDirectorName  \* MERGEFORMAT </w:instrText>
      </w:r>
      <w:r w:rsidR="005E187F" w:rsidRPr="006B7873">
        <w:rPr>
          <w:rFonts w:ascii="Arial" w:hAnsi="Arial" w:cs="Arial"/>
        </w:rPr>
        <w:fldChar w:fldCharType="separate"/>
      </w:r>
      <w:r w:rsidR="005E187F" w:rsidRPr="006B7873">
        <w:rPr>
          <w:rFonts w:ascii="Arial" w:hAnsi="Arial" w:cs="Arial"/>
          <w:noProof/>
        </w:rPr>
        <w:t>«AllocatedFuneralDirectorName»</w:t>
      </w:r>
      <w:r w:rsidR="005E187F" w:rsidRPr="006B7873">
        <w:rPr>
          <w:rFonts w:ascii="Arial" w:hAnsi="Arial" w:cs="Arial"/>
          <w:noProof/>
        </w:rPr>
        <w:fldChar w:fldCharType="end"/>
      </w:r>
    </w:p>
    <w:p w14:paraId="3CAE0393" w14:textId="318702F8" w:rsidR="005E187F" w:rsidRPr="006B7873" w:rsidRDefault="007D329C" w:rsidP="005E187F">
      <w:pPr>
        <w:pStyle w:val="NoSpacing"/>
        <w:rPr>
          <w:rFonts w:ascii="Arial" w:hAnsi="Arial" w:cs="Arial"/>
        </w:rPr>
      </w:pPr>
      <w:r>
        <w:rPr>
          <w:rFonts w:ascii="Arial" w:hAnsi="Arial" w:cs="Arial"/>
        </w:rPr>
        <w:t>Address:</w:t>
      </w:r>
      <w:r w:rsidR="005E187F" w:rsidRPr="006B7873">
        <w:rPr>
          <w:rFonts w:ascii="Arial" w:hAnsi="Arial" w:cs="Arial"/>
        </w:rPr>
        <w:fldChar w:fldCharType="begin"/>
      </w:r>
      <w:r w:rsidR="005E187F" w:rsidRPr="006B7873">
        <w:rPr>
          <w:rFonts w:ascii="Arial" w:hAnsi="Arial" w:cs="Arial"/>
        </w:rPr>
        <w:instrText xml:space="preserve"> MERGEFIELD  AllocatedFuneralDirectorFullAddress  \* MERGEFORMAT </w:instrText>
      </w:r>
      <w:r w:rsidR="005E187F" w:rsidRPr="006B7873">
        <w:rPr>
          <w:rFonts w:ascii="Arial" w:hAnsi="Arial" w:cs="Arial"/>
        </w:rPr>
        <w:fldChar w:fldCharType="separate"/>
      </w:r>
      <w:r w:rsidR="005E187F" w:rsidRPr="006B7873">
        <w:rPr>
          <w:rFonts w:ascii="Arial" w:hAnsi="Arial" w:cs="Arial"/>
          <w:noProof/>
        </w:rPr>
        <w:t>«AllocatedFuneralDirectorFullAddress»</w:t>
      </w:r>
      <w:r w:rsidR="005E187F" w:rsidRPr="006B7873">
        <w:rPr>
          <w:rFonts w:ascii="Arial" w:hAnsi="Arial" w:cs="Arial"/>
          <w:noProof/>
        </w:rPr>
        <w:fldChar w:fldCharType="end"/>
      </w:r>
    </w:p>
    <w:p w14:paraId="1F2203DE" w14:textId="7ACBF8EA" w:rsidR="007256F4" w:rsidRPr="006B7873" w:rsidRDefault="007256F4" w:rsidP="00B56819">
      <w:pPr>
        <w:spacing w:after="0" w:line="240" w:lineRule="auto"/>
        <w:rPr>
          <w:rFonts w:ascii="Arial" w:hAnsi="Arial" w:cs="Arial"/>
        </w:rPr>
      </w:pPr>
    </w:p>
    <w:p w14:paraId="6125B991" w14:textId="2D992204" w:rsidR="00B56819" w:rsidRPr="001E37D5" w:rsidRDefault="00573D0B" w:rsidP="00B56819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Coroner’</w:t>
      </w:r>
      <w:r w:rsidR="00F7777C">
        <w:rPr>
          <w:rFonts w:ascii="Arial" w:hAnsi="Arial" w:cs="Arial"/>
        </w:rPr>
        <w:t>s</w:t>
      </w:r>
      <w:r w:rsidR="00E07DF9">
        <w:rPr>
          <w:rFonts w:ascii="Arial" w:hAnsi="Arial" w:cs="Arial"/>
        </w:rPr>
        <w:t xml:space="preserve"> o</w:t>
      </w:r>
      <w:r w:rsidR="00B56819" w:rsidRPr="001E37D5">
        <w:rPr>
          <w:rFonts w:ascii="Arial" w:hAnsi="Arial" w:cs="Arial"/>
        </w:rPr>
        <w:t>rder for burial</w:t>
      </w:r>
    </w:p>
    <w:p w14:paraId="7F4CCCE2" w14:textId="77777777" w:rsidR="00B56819" w:rsidRPr="001E37D5" w:rsidRDefault="00B56819" w:rsidP="00B56819">
      <w:pPr>
        <w:spacing w:after="0" w:line="240" w:lineRule="auto"/>
        <w:rPr>
          <w:rFonts w:ascii="Arial" w:hAnsi="Arial" w:cs="Arial"/>
        </w:rPr>
      </w:pPr>
    </w:p>
    <w:p w14:paraId="405CF8CE" w14:textId="2733608D" w:rsidR="00B56819" w:rsidRPr="001E37D5" w:rsidRDefault="00B56819" w:rsidP="00B56819">
      <w:pPr>
        <w:spacing w:after="0" w:line="240" w:lineRule="auto"/>
        <w:rPr>
          <w:rFonts w:ascii="Arial" w:hAnsi="Arial" w:cs="Arial"/>
        </w:rPr>
      </w:pPr>
      <w:r w:rsidRPr="001E37D5">
        <w:rPr>
          <w:rFonts w:ascii="Arial" w:hAnsi="Arial" w:cs="Arial"/>
        </w:rPr>
        <w:t xml:space="preserve">I authorise the burial </w:t>
      </w:r>
      <w:r w:rsidR="005C5AD4">
        <w:rPr>
          <w:rFonts w:ascii="Arial" w:hAnsi="Arial" w:cs="Arial"/>
        </w:rPr>
        <w:t>of C.D.</w:t>
      </w:r>
      <w:r w:rsidRPr="001E37D5">
        <w:rPr>
          <w:rFonts w:ascii="Arial" w:hAnsi="Arial" w:cs="Arial"/>
        </w:rPr>
        <w:t xml:space="preserve"> (insert name)</w:t>
      </w:r>
    </w:p>
    <w:p w14:paraId="49C1D6AB" w14:textId="77777777" w:rsidR="00B56819" w:rsidRPr="001E37D5" w:rsidRDefault="00B56819" w:rsidP="00B56819">
      <w:pPr>
        <w:spacing w:after="0" w:line="240" w:lineRule="auto"/>
        <w:rPr>
          <w:rFonts w:ascii="Arial" w:hAnsi="Arial" w:cs="Arial"/>
        </w:rPr>
      </w:pPr>
    </w:p>
    <w:p w14:paraId="2C55442D" w14:textId="77777777" w:rsidR="00B56819" w:rsidRPr="001E37D5" w:rsidRDefault="00B56819" w:rsidP="00B56819">
      <w:pPr>
        <w:spacing w:after="0" w:line="240" w:lineRule="auto"/>
        <w:rPr>
          <w:rFonts w:ascii="Arial" w:hAnsi="Arial" w:cs="Arial"/>
        </w:rPr>
      </w:pPr>
      <w:r w:rsidRPr="001E37D5">
        <w:rPr>
          <w:rFonts w:ascii="Arial" w:hAnsi="Arial" w:cs="Arial"/>
        </w:rPr>
        <w:t>Aged, (insert age)</w:t>
      </w:r>
    </w:p>
    <w:p w14:paraId="5E2534F5" w14:textId="77777777" w:rsidR="00B56819" w:rsidRPr="001E37D5" w:rsidRDefault="00B56819" w:rsidP="00B56819">
      <w:pPr>
        <w:spacing w:after="0" w:line="240" w:lineRule="auto"/>
        <w:rPr>
          <w:rFonts w:ascii="Arial" w:hAnsi="Arial" w:cs="Arial"/>
        </w:rPr>
      </w:pPr>
    </w:p>
    <w:p w14:paraId="546D8733" w14:textId="77777777" w:rsidR="00B56819" w:rsidRPr="001E37D5" w:rsidRDefault="00B56819" w:rsidP="00B56819">
      <w:pPr>
        <w:spacing w:after="0" w:line="240" w:lineRule="auto"/>
        <w:rPr>
          <w:rFonts w:ascii="Arial" w:hAnsi="Arial" w:cs="Arial"/>
        </w:rPr>
      </w:pPr>
      <w:r w:rsidRPr="001E37D5">
        <w:rPr>
          <w:rFonts w:ascii="Arial" w:hAnsi="Arial" w:cs="Arial"/>
        </w:rPr>
        <w:t>Who died at, (insert time and place)</w:t>
      </w:r>
    </w:p>
    <w:p w14:paraId="08E89476" w14:textId="77777777" w:rsidR="00B56819" w:rsidRPr="001E37D5" w:rsidRDefault="00B56819" w:rsidP="00B56819">
      <w:pPr>
        <w:spacing w:after="0" w:line="240" w:lineRule="auto"/>
        <w:rPr>
          <w:rFonts w:ascii="Arial" w:hAnsi="Arial" w:cs="Arial"/>
        </w:rPr>
      </w:pPr>
    </w:p>
    <w:p w14:paraId="5D9419AE" w14:textId="77777777" w:rsidR="00B56819" w:rsidRPr="001E37D5" w:rsidRDefault="00B56819" w:rsidP="00B56819">
      <w:pPr>
        <w:spacing w:after="0" w:line="240" w:lineRule="auto"/>
        <w:rPr>
          <w:rFonts w:ascii="Arial" w:hAnsi="Arial" w:cs="Arial"/>
        </w:rPr>
      </w:pPr>
      <w:r w:rsidRPr="001E37D5">
        <w:rPr>
          <w:rFonts w:ascii="Arial" w:hAnsi="Arial" w:cs="Arial"/>
        </w:rPr>
        <w:t>On, (insert date)</w:t>
      </w:r>
    </w:p>
    <w:p w14:paraId="15AA0580" w14:textId="77777777" w:rsidR="00B56819" w:rsidRPr="001E37D5" w:rsidRDefault="00B56819" w:rsidP="00B56819">
      <w:pPr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217"/>
      </w:tblGrid>
      <w:tr w:rsidR="00B56819" w14:paraId="67F9E96F" w14:textId="77777777" w:rsidTr="20953899">
        <w:tc>
          <w:tcPr>
            <w:tcW w:w="6799" w:type="dxa"/>
            <w:tcBorders>
              <w:top w:val="nil"/>
              <w:left w:val="nil"/>
              <w:bottom w:val="nil"/>
              <w:right w:val="nil"/>
            </w:tcBorders>
          </w:tcPr>
          <w:p w14:paraId="36A1B872" w14:textId="77777777" w:rsidR="00B56819" w:rsidRPr="00635E5A" w:rsidRDefault="00B56819" w:rsidP="008E0993">
            <w:pPr>
              <w:pStyle w:val="ListParagraph"/>
              <w:numPr>
                <w:ilvl w:val="0"/>
                <w:numId w:val="20"/>
              </w:numPr>
              <w:tabs>
                <w:tab w:val="left" w:pos="1617"/>
              </w:tabs>
              <w:spacing w:line="259" w:lineRule="exact"/>
              <w:ind w:left="641" w:hanging="357"/>
              <w:rPr>
                <w:rFonts w:ascii="Times New Roman" w:hAnsi="Times New Roman" w:cs="Times New Roman"/>
                <w:color w:val="010302"/>
              </w:rPr>
            </w:pPr>
            <w:r w:rsidRPr="00635E5A">
              <w:rPr>
                <w:rFonts w:ascii="Arial" w:hAnsi="Arial" w:cs="Arial"/>
                <w:color w:val="000000"/>
                <w:spacing w:val="-4"/>
                <w:lang w:val="en-US"/>
              </w:rPr>
              <w:t>Was any hazardous implant placed in the body (e.g. a pacemaker,</w:t>
            </w:r>
            <w:r w:rsidRPr="00635E5A">
              <w:rPr>
                <w:rFonts w:ascii="Times New Roman" w:hAnsi="Times New Roman" w:cs="Times New Roman"/>
              </w:rPr>
              <w:t xml:space="preserve"> </w:t>
            </w:r>
            <w:r w:rsidRPr="00635E5A">
              <w:rPr>
                <w:rFonts w:ascii="Arial" w:hAnsi="Arial" w:cs="Arial"/>
                <w:color w:val="000000"/>
                <w:spacing w:val="-4"/>
                <w:lang w:val="en-US"/>
              </w:rPr>
              <w:t>radioactive device or ‘</w:t>
            </w:r>
            <w:proofErr w:type="spellStart"/>
            <w:r w:rsidRPr="00635E5A">
              <w:rPr>
                <w:rFonts w:ascii="Arial" w:hAnsi="Arial" w:cs="Arial"/>
                <w:color w:val="000000"/>
                <w:spacing w:val="-4"/>
                <w:lang w:val="en-US"/>
              </w:rPr>
              <w:t>Fixion</w:t>
            </w:r>
            <w:proofErr w:type="spellEnd"/>
            <w:r w:rsidRPr="00635E5A">
              <w:rPr>
                <w:rFonts w:ascii="Arial" w:hAnsi="Arial" w:cs="Arial"/>
                <w:color w:val="000000"/>
                <w:spacing w:val="-4"/>
                <w:lang w:val="en-US"/>
              </w:rPr>
              <w:t>’ intramedullary nailing system)?</w:t>
            </w:r>
            <w:r w:rsidRPr="00635E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14:paraId="752DC90C" w14:textId="7C302FEE" w:rsidR="00B56819" w:rsidRDefault="00B933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4" behindDoc="0" locked="0" layoutInCell="1" allowOverlap="1" wp14:anchorId="3186683F" wp14:editId="767AA264">
                      <wp:simplePos x="0" y="0"/>
                      <wp:positionH relativeFrom="page">
                        <wp:posOffset>568325</wp:posOffset>
                      </wp:positionH>
                      <wp:positionV relativeFrom="line">
                        <wp:posOffset>7620</wp:posOffset>
                      </wp:positionV>
                      <wp:extent cx="140820" cy="140834"/>
                      <wp:effectExtent l="0" t="0" r="0" b="0"/>
                      <wp:wrapNone/>
                      <wp:docPr id="7" name="Freeform: Shap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820" cy="1408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0816" h="140830">
                                    <a:moveTo>
                                      <a:pt x="17995" y="0"/>
                                    </a:moveTo>
                                    <a:cubicBezTo>
                                      <a:pt x="8051" y="0"/>
                                      <a:pt x="0" y="8064"/>
                                      <a:pt x="0" y="17995"/>
                                    </a:cubicBezTo>
                                    <a:lnTo>
                                      <a:pt x="0" y="122821"/>
                                    </a:lnTo>
                                    <a:cubicBezTo>
                                      <a:pt x="0" y="132765"/>
                                      <a:pt x="8051" y="140830"/>
                                      <a:pt x="17995" y="140830"/>
                                    </a:cubicBezTo>
                                    <a:lnTo>
                                      <a:pt x="122820" y="140830"/>
                                    </a:lnTo>
                                    <a:cubicBezTo>
                                      <a:pt x="132764" y="140830"/>
                                      <a:pt x="140816" y="132765"/>
                                      <a:pt x="140816" y="122821"/>
                                    </a:cubicBezTo>
                                    <a:lnTo>
                                      <a:pt x="140816" y="17995"/>
                                    </a:lnTo>
                                    <a:cubicBezTo>
                                      <a:pt x="140816" y="8064"/>
                                      <a:pt x="132764" y="0"/>
                                      <a:pt x="122820" y="0"/>
                                    </a:cubicBezTo>
                                    <a:lnTo>
                                      <a:pt x="17995" y="0"/>
                                    </a:lnTo>
                                    <a:close/>
                                    <a:moveTo>
                                      <a:pt x="17995" y="0"/>
                                    </a:moveTo>
                                  </a:path>
                                </a:pathLst>
                              </a:custGeom>
                              <a:noFill/>
                              <a:ln w="6350" cap="flat" cmpd="sng">
                                <a:solidFill>
                                  <a:srgbClr val="69645F">
                                    <a:alpha val="100000"/>
                                  </a:srgbClr>
                                </a:solidFill>
                                <a:miter lim="508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512CDADD" id="Freeform: Shape 7" o:spid="_x0000_s1026" style="position:absolute;margin-left:44.75pt;margin-top:.6pt;width:11.1pt;height:11.1pt;z-index:25165824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" path="m17995,c8051,,,8064,,17995l,122821v,9944,8051,18009,17995,18009l122820,140830v9944,,17996,-8065,17996,-18009l140816,17995c140816,8064,132764,,122820,l17995,xm17995,e" filled="f" strokecolor="#69645f" strokeweight=".5pt">
                      <v:stroke miterlimit="33292f"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B568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5BC78DD4" wp14:editId="1761B3BB">
                      <wp:simplePos x="0" y="0"/>
                      <wp:positionH relativeFrom="page">
                        <wp:posOffset>53975</wp:posOffset>
                      </wp:positionH>
                      <wp:positionV relativeFrom="line">
                        <wp:posOffset>7620</wp:posOffset>
                      </wp:positionV>
                      <wp:extent cx="140820" cy="140834"/>
                      <wp:effectExtent l="0" t="0" r="0" b="0"/>
                      <wp:wrapNone/>
                      <wp:docPr id="4" name="Freeform: Shap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820" cy="1408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0816" h="140830">
                                    <a:moveTo>
                                      <a:pt x="17995" y="0"/>
                                    </a:moveTo>
                                    <a:cubicBezTo>
                                      <a:pt x="8051" y="0"/>
                                      <a:pt x="0" y="8064"/>
                                      <a:pt x="0" y="17995"/>
                                    </a:cubicBezTo>
                                    <a:lnTo>
                                      <a:pt x="0" y="122821"/>
                                    </a:lnTo>
                                    <a:cubicBezTo>
                                      <a:pt x="0" y="132765"/>
                                      <a:pt x="8051" y="140830"/>
                                      <a:pt x="17995" y="140830"/>
                                    </a:cubicBezTo>
                                    <a:lnTo>
                                      <a:pt x="122820" y="140830"/>
                                    </a:lnTo>
                                    <a:cubicBezTo>
                                      <a:pt x="132764" y="140830"/>
                                      <a:pt x="140816" y="132765"/>
                                      <a:pt x="140816" y="122821"/>
                                    </a:cubicBezTo>
                                    <a:lnTo>
                                      <a:pt x="140816" y="17995"/>
                                    </a:lnTo>
                                    <a:cubicBezTo>
                                      <a:pt x="140816" y="8064"/>
                                      <a:pt x="132764" y="0"/>
                                      <a:pt x="122820" y="0"/>
                                    </a:cubicBezTo>
                                    <a:lnTo>
                                      <a:pt x="17995" y="0"/>
                                    </a:lnTo>
                                    <a:close/>
                                    <a:moveTo>
                                      <a:pt x="17995" y="0"/>
                                    </a:moveTo>
                                  </a:path>
                                </a:pathLst>
                              </a:custGeom>
                              <a:noFill/>
                              <a:ln w="6350" cap="flat" cmpd="sng">
                                <a:solidFill>
                                  <a:srgbClr val="69645F">
                                    <a:alpha val="100000"/>
                                  </a:srgbClr>
                                </a:solidFill>
                                <a:miter lim="508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10506ACA" id="Freeform: Shape 4" o:spid="_x0000_s1026" style="position:absolute;margin-left:4.25pt;margin-top:.6pt;width:11.1pt;height:11.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" path="m17995,c8051,,,8064,,17995l,122821v,9944,8051,18009,17995,18009l122820,140830v9944,,17996,-8065,17996,-18009l140816,17995c140816,8064,132764,,122820,l17995,xm17995,e" filled="f" strokecolor="#69645f" strokeweight=".5pt">
                      <v:stroke miterlimit="33292f"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B568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C230CEC" wp14:editId="62C1BD04">
                      <wp:simplePos x="0" y="0"/>
                      <wp:positionH relativeFrom="page">
                        <wp:posOffset>6360795</wp:posOffset>
                      </wp:positionH>
                      <wp:positionV relativeFrom="line">
                        <wp:posOffset>273050</wp:posOffset>
                      </wp:positionV>
                      <wp:extent cx="140820" cy="140834"/>
                      <wp:effectExtent l="0" t="0" r="0" b="0"/>
                      <wp:wrapNone/>
                      <wp:docPr id="117" name="Freeform: Shape 1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820" cy="1408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0816" h="140830">
                                    <a:moveTo>
                                      <a:pt x="17995" y="0"/>
                                    </a:moveTo>
                                    <a:cubicBezTo>
                                      <a:pt x="8051" y="0"/>
                                      <a:pt x="0" y="8064"/>
                                      <a:pt x="0" y="17995"/>
                                    </a:cubicBezTo>
                                    <a:lnTo>
                                      <a:pt x="0" y="122821"/>
                                    </a:lnTo>
                                    <a:cubicBezTo>
                                      <a:pt x="0" y="132765"/>
                                      <a:pt x="8051" y="140830"/>
                                      <a:pt x="17995" y="140830"/>
                                    </a:cubicBezTo>
                                    <a:lnTo>
                                      <a:pt x="122820" y="140830"/>
                                    </a:lnTo>
                                    <a:cubicBezTo>
                                      <a:pt x="132764" y="140830"/>
                                      <a:pt x="140816" y="132765"/>
                                      <a:pt x="140816" y="122821"/>
                                    </a:cubicBezTo>
                                    <a:lnTo>
                                      <a:pt x="140816" y="17995"/>
                                    </a:lnTo>
                                    <a:cubicBezTo>
                                      <a:pt x="140816" y="8064"/>
                                      <a:pt x="132764" y="0"/>
                                      <a:pt x="122820" y="0"/>
                                    </a:cubicBezTo>
                                    <a:lnTo>
                                      <a:pt x="17995" y="0"/>
                                    </a:lnTo>
                                    <a:close/>
                                    <a:moveTo>
                                      <a:pt x="17995" y="0"/>
                                    </a:moveTo>
                                  </a:path>
                                </a:pathLst>
                              </a:custGeom>
                              <a:noFill/>
                              <a:ln w="6350" cap="flat" cmpd="sng">
                                <a:solidFill>
                                  <a:srgbClr val="69645F">
                                    <a:alpha val="100000"/>
                                  </a:srgbClr>
                                </a:solidFill>
                                <a:miter lim="508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22166939" id="Freeform: Shape 117" o:spid="_x0000_s1026" style="position:absolute;margin-left:500.85pt;margin-top:21.5pt;width:11.1pt;height:11.1pt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" path="m17995,c8051,,,8064,,17995l,122821v,9944,8051,18009,17995,18009l122820,140830v9944,,17996,-8065,17996,-18009l140816,17995c140816,8064,132764,,122820,l17995,xm17995,e" filled="f" strokecolor="#69645f" strokeweight=".5pt">
                      <v:stroke miterlimit="33292f"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B56819">
              <w:rPr>
                <w:rFonts w:ascii="Arial" w:hAnsi="Arial" w:cs="Arial"/>
                <w:color w:val="000000"/>
                <w:lang w:val="en-US"/>
              </w:rPr>
              <w:t xml:space="preserve">    Yes</w:t>
            </w:r>
            <w:r w:rsidR="00B56819" w:rsidRPr="00A06CCE">
              <w:rPr>
                <w:rFonts w:ascii="Arial" w:hAnsi="Arial" w:cs="Arial"/>
                <w:color w:val="000000"/>
                <w:spacing w:val="-3"/>
                <w:lang w:val="en-US"/>
              </w:rPr>
              <w:t xml:space="preserve"> </w:t>
            </w:r>
            <w:r w:rsidR="00B56819">
              <w:rPr>
                <w:rFonts w:ascii="Arial" w:hAnsi="Arial" w:cs="Arial"/>
                <w:color w:val="000000"/>
                <w:spacing w:val="-3"/>
                <w:lang w:val="en-US"/>
              </w:rPr>
              <w:t xml:space="preserve">       No</w:t>
            </w:r>
          </w:p>
          <w:p w14:paraId="7886D72E" w14:textId="77777777" w:rsidR="00B56819" w:rsidRDefault="00B56819">
            <w:pPr>
              <w:spacing w:after="160" w:line="259" w:lineRule="auto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4A2C42AB" wp14:editId="24D38D6F">
                      <wp:simplePos x="0" y="0"/>
                      <wp:positionH relativeFrom="page">
                        <wp:posOffset>53975</wp:posOffset>
                      </wp:positionH>
                      <wp:positionV relativeFrom="line">
                        <wp:posOffset>22860</wp:posOffset>
                      </wp:positionV>
                      <wp:extent cx="140820" cy="140834"/>
                      <wp:effectExtent l="0" t="0" r="0" b="0"/>
                      <wp:wrapNone/>
                      <wp:docPr id="6" name="Freeform: Shap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820" cy="1408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0816" h="140830">
                                    <a:moveTo>
                                      <a:pt x="17995" y="0"/>
                                    </a:moveTo>
                                    <a:cubicBezTo>
                                      <a:pt x="8051" y="0"/>
                                      <a:pt x="0" y="8064"/>
                                      <a:pt x="0" y="17995"/>
                                    </a:cubicBezTo>
                                    <a:lnTo>
                                      <a:pt x="0" y="122821"/>
                                    </a:lnTo>
                                    <a:cubicBezTo>
                                      <a:pt x="0" y="132765"/>
                                      <a:pt x="8051" y="140830"/>
                                      <a:pt x="17995" y="140830"/>
                                    </a:cubicBezTo>
                                    <a:lnTo>
                                      <a:pt x="122820" y="140830"/>
                                    </a:lnTo>
                                    <a:cubicBezTo>
                                      <a:pt x="132764" y="140830"/>
                                      <a:pt x="140816" y="132765"/>
                                      <a:pt x="140816" y="122821"/>
                                    </a:cubicBezTo>
                                    <a:lnTo>
                                      <a:pt x="140816" y="17995"/>
                                    </a:lnTo>
                                    <a:cubicBezTo>
                                      <a:pt x="140816" y="8064"/>
                                      <a:pt x="132764" y="0"/>
                                      <a:pt x="122820" y="0"/>
                                    </a:cubicBezTo>
                                    <a:lnTo>
                                      <a:pt x="17995" y="0"/>
                                    </a:lnTo>
                                    <a:close/>
                                    <a:moveTo>
                                      <a:pt x="17995" y="0"/>
                                    </a:moveTo>
                                  </a:path>
                                </a:pathLst>
                              </a:custGeom>
                              <a:noFill/>
                              <a:ln w="6350" cap="flat" cmpd="sng">
                                <a:solidFill>
                                  <a:srgbClr val="69645F">
                                    <a:alpha val="100000"/>
                                  </a:srgbClr>
                                </a:solidFill>
                                <a:miter lim="508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46EBC9F7" id="Freeform: Shape 6" o:spid="_x0000_s1026" style="position:absolute;margin-left:4.25pt;margin-top:1.8pt;width:11.1pt;height:11.1pt;z-index:25165824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" path="m17995,c8051,,,8064,,17995l,122821v,9944,8051,18009,17995,18009l122820,140830v9944,,17996,-8065,17996,-18009l140816,17995c140816,8064,132764,,122820,l17995,xm17995,e" filled="f" strokecolor="#69645f" strokeweight=".5pt">
                      <v:stroke miterlimit="33292f"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   Don’t know</w:t>
            </w:r>
          </w:p>
        </w:tc>
      </w:tr>
      <w:tr w:rsidR="00B56819" w14:paraId="3A7B0FFC" w14:textId="77777777" w:rsidTr="20953899">
        <w:tc>
          <w:tcPr>
            <w:tcW w:w="6799" w:type="dxa"/>
            <w:tcBorders>
              <w:top w:val="nil"/>
              <w:left w:val="nil"/>
              <w:bottom w:val="nil"/>
              <w:right w:val="nil"/>
            </w:tcBorders>
          </w:tcPr>
          <w:p w14:paraId="797D2C8D" w14:textId="71F0F914" w:rsidR="00B56819" w:rsidRDefault="00B56819" w:rsidP="008E0993">
            <w:pPr>
              <w:pStyle w:val="ListParagraph"/>
              <w:numPr>
                <w:ilvl w:val="0"/>
                <w:numId w:val="20"/>
              </w:numPr>
              <w:tabs>
                <w:tab w:val="left" w:pos="1617"/>
              </w:tabs>
              <w:spacing w:line="259" w:lineRule="exact"/>
              <w:ind w:left="641" w:hanging="357"/>
            </w:pPr>
            <w:r w:rsidRPr="00635E5A">
              <w:rPr>
                <w:rFonts w:ascii="Arial" w:hAnsi="Arial" w:cs="Arial"/>
                <w:color w:val="000000"/>
                <w:spacing w:val="-4"/>
                <w:lang w:val="en-US"/>
              </w:rPr>
              <w:t xml:space="preserve">If </w:t>
            </w:r>
            <w:r w:rsidR="005C6F51" w:rsidRPr="00635E5A">
              <w:rPr>
                <w:rFonts w:ascii="Arial" w:hAnsi="Arial" w:cs="Arial"/>
                <w:color w:val="000000"/>
                <w:spacing w:val="-4"/>
                <w:lang w:val="en-US"/>
              </w:rPr>
              <w:t>'Y</w:t>
            </w:r>
            <w:r w:rsidRPr="00635E5A">
              <w:rPr>
                <w:rFonts w:ascii="Arial" w:hAnsi="Arial" w:cs="Arial"/>
                <w:color w:val="000000"/>
                <w:spacing w:val="-4"/>
                <w:lang w:val="en-US"/>
              </w:rPr>
              <w:t>es</w:t>
            </w:r>
            <w:r w:rsidR="005C6F51" w:rsidRPr="00635E5A">
              <w:rPr>
                <w:rFonts w:ascii="Arial" w:hAnsi="Arial" w:cs="Arial"/>
                <w:color w:val="000000"/>
                <w:spacing w:val="-4"/>
                <w:lang w:val="en-US"/>
              </w:rPr>
              <w:t>’</w:t>
            </w:r>
            <w:r w:rsidRPr="00635E5A">
              <w:rPr>
                <w:rFonts w:ascii="Arial" w:hAnsi="Arial" w:cs="Arial"/>
                <w:color w:val="000000"/>
                <w:spacing w:val="-4"/>
                <w:lang w:val="en-US"/>
              </w:rPr>
              <w:t xml:space="preserve"> to question </w:t>
            </w:r>
            <w:r w:rsidR="008E0993">
              <w:rPr>
                <w:rFonts w:ascii="Times New Roman" w:hAnsi="Times New Roman" w:cs="Times New Roman"/>
                <w:color w:val="000000"/>
                <w:spacing w:val="-4"/>
                <w:lang w:val="en-US"/>
              </w:rPr>
              <w:t>I</w:t>
            </w:r>
            <w:r w:rsidRPr="00635E5A">
              <w:rPr>
                <w:rFonts w:ascii="Arial" w:hAnsi="Arial" w:cs="Arial"/>
                <w:color w:val="000000"/>
                <w:spacing w:val="-4"/>
                <w:lang w:val="en-US"/>
              </w:rPr>
              <w:t>, please state whether it has been removed?</w:t>
            </w:r>
          </w:p>
        </w:tc>
        <w:tc>
          <w:tcPr>
            <w:tcW w:w="2217" w:type="dxa"/>
            <w:tcBorders>
              <w:top w:val="nil"/>
              <w:left w:val="nil"/>
              <w:bottom w:val="nil"/>
              <w:right w:val="nil"/>
            </w:tcBorders>
          </w:tcPr>
          <w:p w14:paraId="52230645" w14:textId="306014AF" w:rsidR="00B56819" w:rsidRDefault="00B93335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7" behindDoc="0" locked="0" layoutInCell="1" allowOverlap="1" wp14:anchorId="0E7C2E14" wp14:editId="61923B75">
                      <wp:simplePos x="0" y="0"/>
                      <wp:positionH relativeFrom="page">
                        <wp:posOffset>53975</wp:posOffset>
                      </wp:positionH>
                      <wp:positionV relativeFrom="line">
                        <wp:posOffset>181610</wp:posOffset>
                      </wp:positionV>
                      <wp:extent cx="140335" cy="140335"/>
                      <wp:effectExtent l="0" t="0" r="0" b="0"/>
                      <wp:wrapNone/>
                      <wp:docPr id="10" name="Freeform: Shape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335" cy="14033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0816" h="140830">
                                    <a:moveTo>
                                      <a:pt x="17995" y="0"/>
                                    </a:moveTo>
                                    <a:cubicBezTo>
                                      <a:pt x="8051" y="0"/>
                                      <a:pt x="0" y="8064"/>
                                      <a:pt x="0" y="17995"/>
                                    </a:cubicBezTo>
                                    <a:lnTo>
                                      <a:pt x="0" y="122821"/>
                                    </a:lnTo>
                                    <a:cubicBezTo>
                                      <a:pt x="0" y="132765"/>
                                      <a:pt x="8051" y="140830"/>
                                      <a:pt x="17995" y="140830"/>
                                    </a:cubicBezTo>
                                    <a:lnTo>
                                      <a:pt x="122820" y="140830"/>
                                    </a:lnTo>
                                    <a:cubicBezTo>
                                      <a:pt x="132764" y="140830"/>
                                      <a:pt x="140816" y="132765"/>
                                      <a:pt x="140816" y="122821"/>
                                    </a:cubicBezTo>
                                    <a:lnTo>
                                      <a:pt x="140816" y="17995"/>
                                    </a:lnTo>
                                    <a:cubicBezTo>
                                      <a:pt x="140816" y="8064"/>
                                      <a:pt x="132764" y="0"/>
                                      <a:pt x="122820" y="0"/>
                                    </a:cubicBezTo>
                                    <a:lnTo>
                                      <a:pt x="17995" y="0"/>
                                    </a:lnTo>
                                    <a:close/>
                                    <a:moveTo>
                                      <a:pt x="17995" y="0"/>
                                    </a:moveTo>
                                  </a:path>
                                </a:pathLst>
                              </a:custGeom>
                              <a:noFill/>
                              <a:ln w="6350" cap="flat" cmpd="sng">
                                <a:solidFill>
                                  <a:srgbClr val="69645F">
                                    <a:alpha val="100000"/>
                                  </a:srgbClr>
                                </a:solidFill>
                                <a:miter lim="508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08F9FF0A" id="Freeform: Shape 10" o:spid="_x0000_s1026" style="position:absolute;margin-left:4.25pt;margin-top:14.3pt;width:11.05pt;height:11.05pt;z-index:25165824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" path="m17995,c8051,,,8064,,17995l,122821v,9944,8051,18009,17995,18009l122820,140830v9944,,17996,-8065,17996,-18009l140816,17995c140816,8064,132764,,122820,l17995,xm17995,e" filled="f" strokecolor="#69645f" strokeweight=".5pt">
                      <v:stroke miterlimit="33292f"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5" behindDoc="0" locked="0" layoutInCell="1" allowOverlap="1" wp14:anchorId="0FA36686" wp14:editId="3F752058">
                      <wp:simplePos x="0" y="0"/>
                      <wp:positionH relativeFrom="page">
                        <wp:posOffset>561340</wp:posOffset>
                      </wp:positionH>
                      <wp:positionV relativeFrom="line">
                        <wp:posOffset>-7620</wp:posOffset>
                      </wp:positionV>
                      <wp:extent cx="140820" cy="140834"/>
                      <wp:effectExtent l="0" t="0" r="0" b="0"/>
                      <wp:wrapNone/>
                      <wp:docPr id="8" name="Freeform: Shape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820" cy="1408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0816" h="140830">
                                    <a:moveTo>
                                      <a:pt x="17995" y="0"/>
                                    </a:moveTo>
                                    <a:cubicBezTo>
                                      <a:pt x="8051" y="0"/>
                                      <a:pt x="0" y="8064"/>
                                      <a:pt x="0" y="17995"/>
                                    </a:cubicBezTo>
                                    <a:lnTo>
                                      <a:pt x="0" y="122821"/>
                                    </a:lnTo>
                                    <a:cubicBezTo>
                                      <a:pt x="0" y="132765"/>
                                      <a:pt x="8051" y="140830"/>
                                      <a:pt x="17995" y="140830"/>
                                    </a:cubicBezTo>
                                    <a:lnTo>
                                      <a:pt x="122820" y="140830"/>
                                    </a:lnTo>
                                    <a:cubicBezTo>
                                      <a:pt x="132764" y="140830"/>
                                      <a:pt x="140816" y="132765"/>
                                      <a:pt x="140816" y="122821"/>
                                    </a:cubicBezTo>
                                    <a:lnTo>
                                      <a:pt x="140816" y="17995"/>
                                    </a:lnTo>
                                    <a:cubicBezTo>
                                      <a:pt x="140816" y="8064"/>
                                      <a:pt x="132764" y="0"/>
                                      <a:pt x="122820" y="0"/>
                                    </a:cubicBezTo>
                                    <a:lnTo>
                                      <a:pt x="17995" y="0"/>
                                    </a:lnTo>
                                    <a:close/>
                                    <a:moveTo>
                                      <a:pt x="17995" y="0"/>
                                    </a:moveTo>
                                  </a:path>
                                </a:pathLst>
                              </a:custGeom>
                              <a:noFill/>
                              <a:ln w="6350" cap="flat" cmpd="sng">
                                <a:solidFill>
                                  <a:srgbClr val="69645F">
                                    <a:alpha val="100000"/>
                                  </a:srgbClr>
                                </a:solidFill>
                                <a:miter lim="508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4F59A0E4" id="Freeform: Shape 8" o:spid="_x0000_s1026" style="position:absolute;margin-left:44.2pt;margin-top:-.6pt;width:11.1pt;height:11.1pt;z-index:25165824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" path="m17995,c8051,,,8064,,17995l,122821v,9944,8051,18009,17995,18009l122820,140830v9944,,17996,-8065,17996,-18009l140816,17995c140816,8064,132764,,122820,l17995,xm17995,e" filled="f" strokecolor="#69645f" strokeweight=".5pt">
                      <v:stroke miterlimit="33292f"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B568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6" behindDoc="0" locked="0" layoutInCell="1" allowOverlap="1" wp14:anchorId="56E3274B" wp14:editId="7D6643E1">
                      <wp:simplePos x="0" y="0"/>
                      <wp:positionH relativeFrom="page">
                        <wp:posOffset>46990</wp:posOffset>
                      </wp:positionH>
                      <wp:positionV relativeFrom="line">
                        <wp:posOffset>37465</wp:posOffset>
                      </wp:positionV>
                      <wp:extent cx="140335" cy="140335"/>
                      <wp:effectExtent l="0" t="0" r="0" b="0"/>
                      <wp:wrapNone/>
                      <wp:docPr id="9" name="Freeform: Shap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335" cy="140335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0816" h="140830">
                                    <a:moveTo>
                                      <a:pt x="17995" y="0"/>
                                    </a:moveTo>
                                    <a:cubicBezTo>
                                      <a:pt x="8051" y="0"/>
                                      <a:pt x="0" y="8064"/>
                                      <a:pt x="0" y="17995"/>
                                    </a:cubicBezTo>
                                    <a:lnTo>
                                      <a:pt x="0" y="122821"/>
                                    </a:lnTo>
                                    <a:cubicBezTo>
                                      <a:pt x="0" y="132765"/>
                                      <a:pt x="8051" y="140830"/>
                                      <a:pt x="17995" y="140830"/>
                                    </a:cubicBezTo>
                                    <a:lnTo>
                                      <a:pt x="122820" y="140830"/>
                                    </a:lnTo>
                                    <a:cubicBezTo>
                                      <a:pt x="132764" y="140830"/>
                                      <a:pt x="140816" y="132765"/>
                                      <a:pt x="140816" y="122821"/>
                                    </a:cubicBezTo>
                                    <a:lnTo>
                                      <a:pt x="140816" y="17995"/>
                                    </a:lnTo>
                                    <a:cubicBezTo>
                                      <a:pt x="140816" y="8064"/>
                                      <a:pt x="132764" y="0"/>
                                      <a:pt x="122820" y="0"/>
                                    </a:cubicBezTo>
                                    <a:lnTo>
                                      <a:pt x="17995" y="0"/>
                                    </a:lnTo>
                                    <a:close/>
                                    <a:moveTo>
                                      <a:pt x="17995" y="0"/>
                                    </a:moveTo>
                                  </a:path>
                                </a:pathLst>
                              </a:custGeom>
                              <a:noFill/>
                              <a:ln w="6350" cap="flat" cmpd="sng">
                                <a:solidFill>
                                  <a:srgbClr val="69645F">
                                    <a:alpha val="100000"/>
                                  </a:srgbClr>
                                </a:solidFill>
                                <a:miter lim="508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2DDD5EFF" id="Freeform: Shape 9" o:spid="_x0000_s1026" style="position:absolute;margin-left:3.7pt;margin-top:2.95pt;width:11.05pt;height:11.05pt;z-index:25165824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" path="m17995,c8051,,,8064,,17995l,122821v,9944,8051,18009,17995,18009l122820,140830v9944,,17996,-8065,17996,-18009l140816,17995c140816,8064,132764,,122820,l17995,xm17995,e" filled="f" strokecolor="#69645f" strokeweight=".5pt">
                      <v:stroke miterlimit="33292f"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B56819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313B9BD2" wp14:editId="5A0AFAA7">
                      <wp:simplePos x="0" y="0"/>
                      <wp:positionH relativeFrom="page">
                        <wp:posOffset>6360795</wp:posOffset>
                      </wp:positionH>
                      <wp:positionV relativeFrom="line">
                        <wp:posOffset>273050</wp:posOffset>
                      </wp:positionV>
                      <wp:extent cx="140820" cy="140834"/>
                      <wp:effectExtent l="0" t="0" r="0" b="0"/>
                      <wp:wrapNone/>
                      <wp:docPr id="3" name="Freeform: Shap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0820" cy="140834"/>
                              </a:xfrm>
                              <a:custGeom>
                                <a:avLst/>
                                <a:gdLst/>
                                <a:ahLst/>
                                <a:cxnLst/>
                                <a:rect l="l" t="t" r="r" b="b"/>
                                <a:pathLst>
                                  <a:path w="140816" h="140830">
                                    <a:moveTo>
                                      <a:pt x="17995" y="0"/>
                                    </a:moveTo>
                                    <a:cubicBezTo>
                                      <a:pt x="8051" y="0"/>
                                      <a:pt x="0" y="8064"/>
                                      <a:pt x="0" y="17995"/>
                                    </a:cubicBezTo>
                                    <a:lnTo>
                                      <a:pt x="0" y="122821"/>
                                    </a:lnTo>
                                    <a:cubicBezTo>
                                      <a:pt x="0" y="132765"/>
                                      <a:pt x="8051" y="140830"/>
                                      <a:pt x="17995" y="140830"/>
                                    </a:cubicBezTo>
                                    <a:lnTo>
                                      <a:pt x="122820" y="140830"/>
                                    </a:lnTo>
                                    <a:cubicBezTo>
                                      <a:pt x="132764" y="140830"/>
                                      <a:pt x="140816" y="132765"/>
                                      <a:pt x="140816" y="122821"/>
                                    </a:cubicBezTo>
                                    <a:lnTo>
                                      <a:pt x="140816" y="17995"/>
                                    </a:lnTo>
                                    <a:cubicBezTo>
                                      <a:pt x="140816" y="8064"/>
                                      <a:pt x="132764" y="0"/>
                                      <a:pt x="122820" y="0"/>
                                    </a:cubicBezTo>
                                    <a:lnTo>
                                      <a:pt x="17995" y="0"/>
                                    </a:lnTo>
                                    <a:close/>
                                    <a:moveTo>
                                      <a:pt x="17995" y="0"/>
                                    </a:moveTo>
                                  </a:path>
                                </a:pathLst>
                              </a:custGeom>
                              <a:noFill/>
                              <a:ln w="6350" cap="flat" cmpd="sng">
                                <a:solidFill>
                                  <a:srgbClr val="69645F">
                                    <a:alpha val="100000"/>
                                  </a:srgbClr>
                                </a:solidFill>
                                <a:miter lim="50800"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 xmlns:w16du="http://schemas.microsoft.com/office/word/2023/wordml/word16du">
                  <w:pict>
                    <v:shape w14:anchorId="3F2D5437" id="Freeform: Shape 3" o:spid="_x0000_s1026" style="position:absolute;margin-left:500.85pt;margin-top:21.5pt;width:11.1pt;height:11.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" path="m17995,c8051,,,8064,,17995l,122821v,9944,8051,18009,17995,18009l122820,140830v9944,,17996,-8065,17996,-18009l140816,17995c140816,8064,132764,,122820,l17995,xm17995,e" filled="f" strokecolor="#69645f" strokeweight=".5pt">
                      <v:stroke miterlimit="33292f" joinstyle="miter"/>
                      <v:path arrowok="t"/>
                      <w10:wrap anchorx="page" anchory="line"/>
                    </v:shape>
                  </w:pict>
                </mc:Fallback>
              </mc:AlternateContent>
            </w:r>
            <w:r w:rsidR="00B56819">
              <w:rPr>
                <w:rFonts w:ascii="Arial" w:hAnsi="Arial" w:cs="Arial"/>
                <w:color w:val="000000"/>
                <w:lang w:val="en-US"/>
              </w:rPr>
              <w:t xml:space="preserve">    Yes</w:t>
            </w:r>
            <w:r w:rsidR="00B56819" w:rsidRPr="00A06CCE">
              <w:rPr>
                <w:rFonts w:ascii="Arial" w:hAnsi="Arial" w:cs="Arial"/>
                <w:color w:val="000000"/>
                <w:spacing w:val="-3"/>
                <w:lang w:val="en-US"/>
              </w:rPr>
              <w:t xml:space="preserve"> </w:t>
            </w:r>
            <w:r w:rsidR="00B56819">
              <w:rPr>
                <w:rFonts w:ascii="Arial" w:hAnsi="Arial" w:cs="Arial"/>
                <w:color w:val="000000"/>
                <w:spacing w:val="-3"/>
                <w:lang w:val="en-US"/>
              </w:rPr>
              <w:t xml:space="preserve">       No</w:t>
            </w:r>
          </w:p>
          <w:p w14:paraId="24B47862" w14:textId="44489A9B" w:rsidR="00B56819" w:rsidRPr="009514B3" w:rsidRDefault="00B56819">
            <w:pPr>
              <w:spacing w:after="160" w:line="259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 xml:space="preserve">    Don’t know</w:t>
            </w:r>
          </w:p>
        </w:tc>
      </w:tr>
      <w:tr w:rsidR="00B56819" w14:paraId="08632B91" w14:textId="77777777" w:rsidTr="20953899">
        <w:tc>
          <w:tcPr>
            <w:tcW w:w="901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20FBDC" w14:textId="3DFAA26F" w:rsidR="00B56819" w:rsidRPr="009514B3" w:rsidRDefault="00B56819" w:rsidP="008E0993">
            <w:pPr>
              <w:pStyle w:val="ListParagraph"/>
              <w:numPr>
                <w:ilvl w:val="0"/>
                <w:numId w:val="20"/>
              </w:numPr>
              <w:tabs>
                <w:tab w:val="left" w:pos="1618"/>
              </w:tabs>
              <w:spacing w:line="259" w:lineRule="exact"/>
              <w:ind w:left="641" w:hanging="357"/>
              <w:rPr>
                <w:rFonts w:ascii="Times New Roman" w:hAnsi="Times New Roman" w:cs="Times New Roman"/>
                <w:color w:val="010302"/>
              </w:rPr>
            </w:pPr>
            <w:r w:rsidRPr="009514B3">
              <w:rPr>
                <w:rFonts w:ascii="Arial" w:hAnsi="Arial" w:cs="Arial"/>
                <w:color w:val="000000"/>
                <w:spacing w:val="-4"/>
                <w:lang w:val="en-US"/>
              </w:rPr>
              <w:t xml:space="preserve">If the answer to question </w:t>
            </w:r>
            <w:r w:rsidR="008E0993">
              <w:rPr>
                <w:rFonts w:ascii="Times New Roman" w:hAnsi="Times New Roman" w:cs="Times New Roman"/>
                <w:color w:val="000000"/>
                <w:spacing w:val="-4"/>
                <w:lang w:val="en-US"/>
              </w:rPr>
              <w:t>II</w:t>
            </w:r>
            <w:r w:rsidRPr="009514B3">
              <w:rPr>
                <w:rFonts w:ascii="Arial" w:hAnsi="Arial" w:cs="Arial"/>
                <w:color w:val="000000"/>
                <w:spacing w:val="-4"/>
                <w:lang w:val="en-US"/>
              </w:rPr>
              <w:t xml:space="preserve"> is either </w:t>
            </w:r>
            <w:r w:rsidR="005C6F51">
              <w:rPr>
                <w:rFonts w:ascii="Arial" w:hAnsi="Arial" w:cs="Arial"/>
                <w:color w:val="000000"/>
                <w:spacing w:val="-4"/>
                <w:lang w:val="en-US"/>
              </w:rPr>
              <w:t>‘</w:t>
            </w:r>
            <w:r w:rsidRPr="009514B3">
              <w:rPr>
                <w:rFonts w:ascii="Arial" w:hAnsi="Arial" w:cs="Arial"/>
                <w:color w:val="000000"/>
                <w:spacing w:val="-4"/>
                <w:lang w:val="en-US"/>
              </w:rPr>
              <w:t>No</w:t>
            </w:r>
            <w:r w:rsidR="005C6F51">
              <w:rPr>
                <w:rFonts w:ascii="Arial" w:hAnsi="Arial" w:cs="Arial"/>
                <w:color w:val="000000"/>
                <w:spacing w:val="-4"/>
                <w:lang w:val="en-US"/>
              </w:rPr>
              <w:t>’</w:t>
            </w:r>
            <w:r w:rsidRPr="009514B3">
              <w:rPr>
                <w:rFonts w:ascii="Arial" w:hAnsi="Arial" w:cs="Arial"/>
                <w:color w:val="000000"/>
                <w:spacing w:val="-4"/>
                <w:lang w:val="en-US"/>
              </w:rPr>
              <w:t xml:space="preserve"> or </w:t>
            </w:r>
            <w:r w:rsidR="005C6F51">
              <w:rPr>
                <w:rFonts w:ascii="Arial" w:hAnsi="Arial" w:cs="Arial"/>
                <w:color w:val="000000"/>
                <w:spacing w:val="-4"/>
                <w:lang w:val="en-US"/>
              </w:rPr>
              <w:t>‘</w:t>
            </w:r>
            <w:r w:rsidRPr="009514B3">
              <w:rPr>
                <w:rFonts w:ascii="Arial" w:hAnsi="Arial" w:cs="Arial"/>
                <w:color w:val="000000"/>
                <w:spacing w:val="-4"/>
                <w:lang w:val="en-US"/>
              </w:rPr>
              <w:t>Don’t know</w:t>
            </w:r>
            <w:r w:rsidR="005C6F51">
              <w:rPr>
                <w:rFonts w:ascii="Arial" w:hAnsi="Arial" w:cs="Arial"/>
                <w:color w:val="000000"/>
                <w:spacing w:val="-4"/>
                <w:lang w:val="en-US"/>
              </w:rPr>
              <w:t>’</w:t>
            </w:r>
            <w:r w:rsidRPr="009514B3">
              <w:rPr>
                <w:rFonts w:ascii="Arial" w:hAnsi="Arial" w:cs="Arial"/>
                <w:color w:val="000000"/>
                <w:spacing w:val="-4"/>
                <w:lang w:val="en-US"/>
              </w:rPr>
              <w:t>, please give details of device type</w:t>
            </w:r>
            <w:r w:rsidRPr="009514B3">
              <w:rPr>
                <w:rFonts w:ascii="Times New Roman" w:hAnsi="Times New Roman" w:cs="Times New Roman"/>
              </w:rPr>
              <w:t xml:space="preserve"> </w:t>
            </w:r>
            <w:r w:rsidRPr="009514B3">
              <w:rPr>
                <w:rFonts w:ascii="Arial" w:hAnsi="Arial" w:cs="Arial"/>
                <w:color w:val="000000"/>
                <w:spacing w:val="-7"/>
                <w:lang w:val="en-US"/>
              </w:rPr>
              <w:t>an</w:t>
            </w:r>
            <w:r w:rsidRPr="009514B3">
              <w:rPr>
                <w:rFonts w:ascii="Arial" w:hAnsi="Arial" w:cs="Arial"/>
                <w:color w:val="000000"/>
                <w:lang w:val="en-US"/>
              </w:rPr>
              <w:t xml:space="preserve">d </w:t>
            </w:r>
            <w:r w:rsidRPr="009514B3">
              <w:rPr>
                <w:rFonts w:ascii="Arial" w:hAnsi="Arial" w:cs="Arial"/>
                <w:color w:val="000000"/>
                <w:spacing w:val="-3"/>
                <w:lang w:val="en-US"/>
              </w:rPr>
              <w:t>location.</w:t>
            </w:r>
            <w:r w:rsidRPr="009514B3">
              <w:rPr>
                <w:rFonts w:ascii="Times New Roman" w:hAnsi="Times New Roman" w:cs="Times New Roman"/>
              </w:rPr>
              <w:t xml:space="preserve"> </w:t>
            </w:r>
          </w:p>
          <w:p w14:paraId="726ADB12" w14:textId="77777777" w:rsidR="00B56819" w:rsidRDefault="00B56819"/>
        </w:tc>
      </w:tr>
      <w:tr w:rsidR="00B56819" w14:paraId="28E3B7DF" w14:textId="77777777" w:rsidTr="20953899">
        <w:tc>
          <w:tcPr>
            <w:tcW w:w="9016" w:type="dxa"/>
            <w:gridSpan w:val="2"/>
            <w:tcBorders>
              <w:top w:val="single" w:sz="4" w:space="0" w:color="auto"/>
            </w:tcBorders>
          </w:tcPr>
          <w:p w14:paraId="5F8B0E0D" w14:textId="77777777" w:rsidR="00B56819" w:rsidRDefault="00B56819"/>
          <w:p w14:paraId="74A6E149" w14:textId="77777777" w:rsidR="00B56819" w:rsidRDefault="00B56819"/>
          <w:p w14:paraId="411DA22F" w14:textId="77777777" w:rsidR="00B56819" w:rsidRDefault="00B56819"/>
        </w:tc>
      </w:tr>
    </w:tbl>
    <w:p w14:paraId="4311B4D6" w14:textId="77777777" w:rsidR="00B56819" w:rsidRDefault="00B56819" w:rsidP="00B56819"/>
    <w:p w14:paraId="195352E1" w14:textId="77777777" w:rsidR="00B56819" w:rsidRPr="001E37D5" w:rsidRDefault="00B56819" w:rsidP="00B56819">
      <w:pPr>
        <w:spacing w:after="0" w:line="240" w:lineRule="auto"/>
        <w:rPr>
          <w:rFonts w:ascii="Arial" w:hAnsi="Arial" w:cs="Arial"/>
        </w:rPr>
      </w:pPr>
      <w:r w:rsidRPr="001E37D5">
        <w:rPr>
          <w:rFonts w:ascii="Arial" w:hAnsi="Arial" w:cs="Arial"/>
        </w:rPr>
        <w:t>Date:</w:t>
      </w:r>
    </w:p>
    <w:p w14:paraId="2C9F531D" w14:textId="77777777" w:rsidR="00B56819" w:rsidRPr="001E37D5" w:rsidRDefault="00B56819" w:rsidP="00B56819">
      <w:pPr>
        <w:spacing w:after="0" w:line="240" w:lineRule="auto"/>
        <w:rPr>
          <w:rFonts w:ascii="Arial" w:hAnsi="Arial" w:cs="Arial"/>
        </w:rPr>
      </w:pPr>
    </w:p>
    <w:p w14:paraId="77443D0C" w14:textId="77777777" w:rsidR="00B56819" w:rsidRPr="001E37D5" w:rsidRDefault="00B56819" w:rsidP="00B56819">
      <w:pPr>
        <w:spacing w:after="0" w:line="240" w:lineRule="auto"/>
        <w:rPr>
          <w:rFonts w:ascii="Arial" w:hAnsi="Arial" w:cs="Arial"/>
        </w:rPr>
      </w:pPr>
      <w:r w:rsidRPr="001E37D5">
        <w:rPr>
          <w:rFonts w:ascii="Arial" w:hAnsi="Arial" w:cs="Arial"/>
        </w:rPr>
        <w:t>Signature:</w:t>
      </w:r>
    </w:p>
    <w:p w14:paraId="0FE6FA6F" w14:textId="77777777" w:rsidR="00B56819" w:rsidRPr="001E37D5" w:rsidRDefault="00B56819" w:rsidP="00B56819">
      <w:pPr>
        <w:spacing w:after="0" w:line="240" w:lineRule="auto"/>
        <w:rPr>
          <w:rFonts w:ascii="Arial" w:hAnsi="Arial" w:cs="Arial"/>
        </w:rPr>
      </w:pPr>
    </w:p>
    <w:p w14:paraId="176D9B74" w14:textId="58FFC94D" w:rsidR="00B56819" w:rsidRDefault="00B56819" w:rsidP="648EC7F5">
      <w:pPr>
        <w:spacing w:after="0" w:line="240" w:lineRule="auto"/>
        <w:rPr>
          <w:rFonts w:ascii="Arial" w:hAnsi="Arial" w:cs="Arial"/>
        </w:rPr>
      </w:pPr>
      <w:r w:rsidRPr="648EC7F5">
        <w:rPr>
          <w:rFonts w:ascii="Arial" w:hAnsi="Arial" w:cs="Arial"/>
        </w:rPr>
        <w:t>Coroner:</w:t>
      </w:r>
    </w:p>
    <w:p w14:paraId="5C27BD4E" w14:textId="358F7054" w:rsidR="39A17B4F" w:rsidRDefault="39A17B4F" w:rsidP="648EC7F5">
      <w:pPr>
        <w:spacing w:after="0" w:line="240" w:lineRule="auto"/>
        <w:rPr>
          <w:rFonts w:ascii="Arial" w:hAnsi="Arial" w:cs="Arial"/>
        </w:rPr>
      </w:pPr>
    </w:p>
    <w:p w14:paraId="7295758D" w14:textId="77777777" w:rsidR="009E0C07" w:rsidRDefault="009E0C07" w:rsidP="009E0C07">
      <w:r>
        <w:t xml:space="preserve">Any intention to remove the body out of England and Wales must be notified to the </w:t>
      </w:r>
      <w:proofErr w:type="gramStart"/>
      <w:r>
        <w:t>Coroner</w:t>
      </w:r>
      <w:proofErr w:type="gramEnd"/>
      <w:r>
        <w:t xml:space="preserve"> in advance of removal. </w:t>
      </w:r>
    </w:p>
    <w:p w14:paraId="6ACBA891" w14:textId="77777777" w:rsidR="009E0C07" w:rsidRDefault="009E0C07" w:rsidP="009E0C07">
      <w:r>
        <w:t xml:space="preserve">A form for giving notice may be obtained from the Coroner or the Registrar. This certificate will authorise the burial in </w:t>
      </w:r>
    </w:p>
    <w:p w14:paraId="55BEC29D" w14:textId="220EB6BE" w:rsidR="009B47FD" w:rsidRDefault="009E0C07" w:rsidP="009E0C07">
      <w:r>
        <w:t>a burial ground of the remains of a still-born child. This certificate is of no use for cremation.</w:t>
      </w:r>
    </w:p>
    <w:p w14:paraId="6D516991" w14:textId="44776257" w:rsidR="00BC7D91" w:rsidRDefault="00BC7D91" w:rsidP="00BC7D91">
      <w:pPr>
        <w:spacing w:after="0" w:line="240" w:lineRule="auto"/>
        <w:rPr>
          <w:rFonts w:ascii="Arial" w:hAnsi="Arial" w:cs="Arial"/>
          <w:color w:val="000000"/>
          <w:spacing w:val="-4"/>
          <w:sz w:val="16"/>
          <w:szCs w:val="16"/>
        </w:rPr>
      </w:pPr>
    </w:p>
    <w:p w14:paraId="74E7E00E" w14:textId="77777777" w:rsidR="003D4AFA" w:rsidRPr="006B7873" w:rsidRDefault="003D4AFA" w:rsidP="00BC7D91">
      <w:pPr>
        <w:spacing w:after="0" w:line="240" w:lineRule="auto"/>
        <w:rPr>
          <w:rFonts w:ascii="Arial" w:hAnsi="Arial" w:cs="Arial"/>
          <w:color w:val="000000"/>
          <w:spacing w:val="-4"/>
        </w:rPr>
      </w:pPr>
    </w:p>
    <w:p w14:paraId="04692ED8" w14:textId="15F29EA2" w:rsidR="005E187F" w:rsidRPr="006B7873" w:rsidRDefault="00A03EE4" w:rsidP="00BC7D91">
      <w:pPr>
        <w:spacing w:after="0" w:line="240" w:lineRule="auto"/>
        <w:rPr>
          <w:rFonts w:ascii="Arial" w:hAnsi="Arial" w:cs="Arial"/>
        </w:rPr>
      </w:pPr>
      <w:r w:rsidRPr="006B7873">
        <w:rPr>
          <w:rFonts w:ascii="Arial" w:hAnsi="Arial" w:cs="Arial"/>
        </w:rPr>
        <w:t>N</w:t>
      </w:r>
      <w:r w:rsidR="003072B4" w:rsidRPr="006B7873">
        <w:rPr>
          <w:rFonts w:ascii="Arial" w:hAnsi="Arial" w:cs="Arial"/>
        </w:rPr>
        <w:t>OTIFICATION OF BURIAL</w:t>
      </w:r>
      <w:r w:rsidR="00D87F7E">
        <w:rPr>
          <w:rFonts w:ascii="Arial" w:hAnsi="Arial" w:cs="Arial"/>
        </w:rPr>
        <w:t xml:space="preserve"> TO REGISTRAR</w:t>
      </w:r>
    </w:p>
    <w:p w14:paraId="45037A54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</w:p>
    <w:p w14:paraId="280B4E81" w14:textId="49546069" w:rsidR="006B7873" w:rsidRPr="006B7873" w:rsidRDefault="006B7873" w:rsidP="006B7873">
      <w:pPr>
        <w:pStyle w:val="NoSpacing"/>
        <w:rPr>
          <w:rFonts w:ascii="Arial" w:hAnsi="Arial" w:cs="Arial"/>
        </w:rPr>
      </w:pPr>
      <w:r w:rsidRPr="006B7873">
        <w:rPr>
          <w:rFonts w:ascii="Arial" w:hAnsi="Arial" w:cs="Arial"/>
        </w:rPr>
        <w:t xml:space="preserve">1.  Order Issued by the Coroner for </w:t>
      </w:r>
      <w:r w:rsidRPr="006B7873">
        <w:rPr>
          <w:rFonts w:ascii="Arial" w:hAnsi="Arial" w:cs="Arial"/>
        </w:rPr>
        <w:fldChar w:fldCharType="begin"/>
      </w:r>
      <w:r w:rsidRPr="006B7873">
        <w:rPr>
          <w:rFonts w:ascii="Arial" w:hAnsi="Arial" w:cs="Arial"/>
        </w:rPr>
        <w:instrText xml:space="preserve"> MERGEFIELD  AuthorisingUserJurisdiction  \* MERGEFORMAT </w:instrText>
      </w:r>
      <w:r w:rsidRPr="006B7873">
        <w:rPr>
          <w:rFonts w:ascii="Arial" w:hAnsi="Arial" w:cs="Arial"/>
        </w:rPr>
        <w:fldChar w:fldCharType="separate"/>
      </w:r>
      <w:r w:rsidRPr="006B7873">
        <w:rPr>
          <w:rFonts w:ascii="Arial" w:hAnsi="Arial" w:cs="Arial"/>
          <w:noProof/>
        </w:rPr>
        <w:t>«AuthorisingUserJurisdiction»</w:t>
      </w:r>
      <w:r w:rsidRPr="006B7873">
        <w:rPr>
          <w:rFonts w:ascii="Arial" w:hAnsi="Arial" w:cs="Arial"/>
        </w:rPr>
        <w:fldChar w:fldCharType="end"/>
      </w:r>
    </w:p>
    <w:p w14:paraId="54CF7CFC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</w:p>
    <w:p w14:paraId="36FAAC62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  <w:r w:rsidRPr="006B7873">
        <w:rPr>
          <w:rFonts w:ascii="Arial" w:hAnsi="Arial" w:cs="Arial"/>
        </w:rPr>
        <w:t xml:space="preserve">2.  The burial must be notified on this form to the Registrar of Births and Deaths at </w:t>
      </w:r>
      <w:r w:rsidRPr="006B7873">
        <w:rPr>
          <w:rFonts w:ascii="Arial" w:hAnsi="Arial" w:cs="Arial"/>
        </w:rPr>
        <w:fldChar w:fldCharType="begin"/>
      </w:r>
      <w:r w:rsidRPr="006B7873">
        <w:rPr>
          <w:rFonts w:ascii="Arial" w:hAnsi="Arial" w:cs="Arial"/>
        </w:rPr>
        <w:instrText xml:space="preserve"> MERGEFIELD  AllocatedRegistrar  \* MERGEFORMAT </w:instrText>
      </w:r>
      <w:r w:rsidRPr="006B7873">
        <w:rPr>
          <w:rFonts w:ascii="Arial" w:hAnsi="Arial" w:cs="Arial"/>
        </w:rPr>
        <w:fldChar w:fldCharType="separate"/>
      </w:r>
      <w:r w:rsidRPr="006B7873">
        <w:rPr>
          <w:rFonts w:ascii="Arial" w:hAnsi="Arial" w:cs="Arial"/>
          <w:noProof/>
        </w:rPr>
        <w:t>«AllocatedRegistrar»</w:t>
      </w:r>
      <w:r w:rsidRPr="006B7873">
        <w:rPr>
          <w:rFonts w:ascii="Arial" w:hAnsi="Arial" w:cs="Arial"/>
          <w:noProof/>
        </w:rPr>
        <w:fldChar w:fldCharType="end"/>
      </w:r>
    </w:p>
    <w:p w14:paraId="49B40777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</w:p>
    <w:p w14:paraId="1A8F2E3C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  <w:r w:rsidRPr="006B7873">
        <w:rPr>
          <w:rFonts w:ascii="Arial" w:hAnsi="Arial" w:cs="Arial"/>
        </w:rPr>
        <w:t xml:space="preserve">This is to notify that the body of </w:t>
      </w:r>
      <w:r w:rsidRPr="006B7873">
        <w:rPr>
          <w:rFonts w:ascii="Arial" w:hAnsi="Arial" w:cs="Arial"/>
        </w:rPr>
        <w:fldChar w:fldCharType="begin"/>
      </w:r>
      <w:r w:rsidRPr="006B7873">
        <w:rPr>
          <w:rFonts w:ascii="Arial" w:hAnsi="Arial" w:cs="Arial"/>
        </w:rPr>
        <w:instrText xml:space="preserve"> MERGEFIELD  BodyFullName  \* MERGEFORMAT </w:instrText>
      </w:r>
      <w:r w:rsidRPr="006B7873">
        <w:rPr>
          <w:rFonts w:ascii="Arial" w:hAnsi="Arial" w:cs="Arial"/>
        </w:rPr>
        <w:fldChar w:fldCharType="separate"/>
      </w:r>
      <w:r w:rsidRPr="006B7873">
        <w:rPr>
          <w:rFonts w:ascii="Arial" w:hAnsi="Arial" w:cs="Arial"/>
          <w:noProof/>
        </w:rPr>
        <w:t>«BodyFullName»</w:t>
      </w:r>
      <w:r w:rsidRPr="006B7873">
        <w:rPr>
          <w:rFonts w:ascii="Arial" w:hAnsi="Arial" w:cs="Arial"/>
          <w:noProof/>
        </w:rPr>
        <w:fldChar w:fldCharType="end"/>
      </w:r>
      <w:r w:rsidRPr="006B7873">
        <w:rPr>
          <w:rFonts w:ascii="Arial" w:hAnsi="Arial" w:cs="Arial"/>
        </w:rPr>
        <w:t xml:space="preserve"> </w:t>
      </w:r>
    </w:p>
    <w:p w14:paraId="01ED6AA6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</w:p>
    <w:p w14:paraId="0C211449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  <w:r w:rsidRPr="006B7873">
        <w:rPr>
          <w:rFonts w:ascii="Arial" w:hAnsi="Arial" w:cs="Arial"/>
        </w:rPr>
        <w:t xml:space="preserve">deceased, who died on </w:t>
      </w:r>
      <w:r w:rsidRPr="006B7873">
        <w:rPr>
          <w:rFonts w:ascii="Arial" w:hAnsi="Arial" w:cs="Arial"/>
        </w:rPr>
        <w:fldChar w:fldCharType="begin"/>
      </w:r>
      <w:r w:rsidRPr="006B7873">
        <w:rPr>
          <w:rFonts w:ascii="Arial" w:hAnsi="Arial" w:cs="Arial"/>
        </w:rPr>
        <w:instrText xml:space="preserve"> MERGEFIELD  BodyDateOfDeathDayFirstLong  \* MERGEFORMAT </w:instrText>
      </w:r>
      <w:r w:rsidRPr="006B7873">
        <w:rPr>
          <w:rFonts w:ascii="Arial" w:hAnsi="Arial" w:cs="Arial"/>
        </w:rPr>
        <w:fldChar w:fldCharType="separate"/>
      </w:r>
      <w:r w:rsidRPr="006B7873">
        <w:rPr>
          <w:rFonts w:ascii="Arial" w:hAnsi="Arial" w:cs="Arial"/>
          <w:noProof/>
        </w:rPr>
        <w:t>«BodyDateOfDeathDayFirstLong»</w:t>
      </w:r>
      <w:r w:rsidRPr="006B7873">
        <w:rPr>
          <w:rFonts w:ascii="Arial" w:hAnsi="Arial" w:cs="Arial"/>
        </w:rPr>
        <w:fldChar w:fldCharType="end"/>
      </w:r>
      <w:r w:rsidRPr="006B7873">
        <w:rPr>
          <w:rFonts w:ascii="Arial" w:hAnsi="Arial" w:cs="Arial"/>
        </w:rPr>
        <w:t xml:space="preserve"> </w:t>
      </w:r>
    </w:p>
    <w:p w14:paraId="6C13EDEA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</w:p>
    <w:p w14:paraId="539B2016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  <w:r w:rsidRPr="006B7873">
        <w:rPr>
          <w:rFonts w:ascii="Arial" w:hAnsi="Arial" w:cs="Arial"/>
        </w:rPr>
        <w:t xml:space="preserve">at </w:t>
      </w:r>
      <w:r w:rsidRPr="006B7873">
        <w:rPr>
          <w:rFonts w:ascii="Arial" w:hAnsi="Arial" w:cs="Arial"/>
        </w:rPr>
        <w:fldChar w:fldCharType="begin"/>
      </w:r>
      <w:r w:rsidRPr="006B7873">
        <w:rPr>
          <w:rFonts w:ascii="Arial" w:hAnsi="Arial" w:cs="Arial"/>
        </w:rPr>
        <w:instrText xml:space="preserve"> MERGEFIELD  BodyPlaceOfDeathAddressNoPostcode  \* MERGEFORMAT </w:instrText>
      </w:r>
      <w:r w:rsidRPr="006B7873">
        <w:rPr>
          <w:rFonts w:ascii="Arial" w:hAnsi="Arial" w:cs="Arial"/>
        </w:rPr>
        <w:fldChar w:fldCharType="separate"/>
      </w:r>
      <w:r w:rsidRPr="006B7873">
        <w:rPr>
          <w:rFonts w:ascii="Arial" w:hAnsi="Arial" w:cs="Arial"/>
          <w:noProof/>
        </w:rPr>
        <w:t>«BodyPlaceOfDeathAddressNoPostcode»</w:t>
      </w:r>
      <w:r w:rsidRPr="006B7873">
        <w:rPr>
          <w:rFonts w:ascii="Arial" w:hAnsi="Arial" w:cs="Arial"/>
        </w:rPr>
        <w:fldChar w:fldCharType="end"/>
      </w:r>
      <w:r w:rsidRPr="006B7873">
        <w:rPr>
          <w:rFonts w:ascii="Arial" w:hAnsi="Arial" w:cs="Arial"/>
        </w:rPr>
        <w:t xml:space="preserve"> </w:t>
      </w:r>
    </w:p>
    <w:p w14:paraId="012AC0E4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</w:p>
    <w:p w14:paraId="293BD555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  <w:r w:rsidRPr="006B7873">
        <w:rPr>
          <w:rFonts w:ascii="Arial" w:hAnsi="Arial" w:cs="Arial"/>
        </w:rPr>
        <w:t>was buried on:</w:t>
      </w:r>
    </w:p>
    <w:p w14:paraId="3338CA74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  <w:r w:rsidRPr="006B7873">
        <w:rPr>
          <w:rFonts w:ascii="Arial" w:hAnsi="Arial" w:cs="Arial"/>
        </w:rPr>
        <w:t>at:</w:t>
      </w:r>
    </w:p>
    <w:p w14:paraId="24BB90CB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</w:p>
    <w:p w14:paraId="4AAE8E9E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</w:p>
    <w:p w14:paraId="25A21931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  <w:proofErr w:type="gramStart"/>
      <w:r w:rsidRPr="006B7873">
        <w:rPr>
          <w:rFonts w:ascii="Arial" w:hAnsi="Arial" w:cs="Arial"/>
        </w:rPr>
        <w:t>Signature :</w:t>
      </w:r>
      <w:proofErr w:type="gramEnd"/>
    </w:p>
    <w:p w14:paraId="56AD45D1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</w:p>
    <w:p w14:paraId="505C34AC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  <w:r w:rsidRPr="006B7873">
        <w:rPr>
          <w:rFonts w:ascii="Arial" w:hAnsi="Arial" w:cs="Arial"/>
        </w:rPr>
        <w:t>On behalf of:</w:t>
      </w:r>
    </w:p>
    <w:p w14:paraId="7C5D8AD7" w14:textId="77777777" w:rsidR="006B7873" w:rsidRPr="006B7873" w:rsidRDefault="006B7873" w:rsidP="006B7873">
      <w:pPr>
        <w:pStyle w:val="NoSpacing"/>
        <w:rPr>
          <w:rFonts w:ascii="Arial" w:hAnsi="Arial" w:cs="Arial"/>
        </w:rPr>
      </w:pPr>
    </w:p>
    <w:p w14:paraId="2309705E" w14:textId="2BA44A93" w:rsidR="003072B4" w:rsidRPr="006B7873" w:rsidRDefault="006B7873" w:rsidP="006B7873">
      <w:pPr>
        <w:rPr>
          <w:rFonts w:ascii="Arial" w:hAnsi="Arial" w:cs="Arial"/>
        </w:rPr>
      </w:pPr>
      <w:r w:rsidRPr="006B7873">
        <w:rPr>
          <w:rFonts w:ascii="Arial" w:hAnsi="Arial" w:cs="Arial"/>
        </w:rPr>
        <w:t>Date:</w:t>
      </w:r>
    </w:p>
    <w:p w14:paraId="15ECB31C" w14:textId="4A7A8257" w:rsidR="00687F0C" w:rsidRPr="00687F0C" w:rsidRDefault="000F044F" w:rsidP="00687F0C">
      <w:pPr>
        <w:pStyle w:val="Heading1"/>
      </w:pPr>
      <w:r>
        <w:br w:type="page"/>
      </w:r>
      <w:bookmarkStart w:id="6" w:name="_Toc187313646"/>
      <w:r w:rsidR="00687F0C">
        <w:lastRenderedPageBreak/>
        <w:t>Form Cremation 6</w:t>
      </w:r>
      <w:r w:rsidR="00CE1A67">
        <w:t xml:space="preserve"> (Certificate of coroner)</w:t>
      </w:r>
      <w:bookmarkEnd w:id="6"/>
    </w:p>
    <w:p w14:paraId="49765FC4" w14:textId="09A5354E" w:rsidR="00966123" w:rsidRDefault="00ED1F7C" w:rsidP="00966123">
      <w:pPr>
        <w:tabs>
          <w:tab w:val="left" w:pos="8811"/>
        </w:tabs>
        <w:spacing w:before="272" w:line="519" w:lineRule="exact"/>
        <w:ind w:left="160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5" behindDoc="0" locked="0" layoutInCell="1" allowOverlap="1" wp14:anchorId="6C4C3793" wp14:editId="07B04F7A">
                <wp:simplePos x="0" y="0"/>
                <wp:positionH relativeFrom="page">
                  <wp:posOffset>6917372</wp:posOffset>
                </wp:positionH>
                <wp:positionV relativeFrom="paragraph">
                  <wp:posOffset>331153</wp:posOffset>
                </wp:positionV>
                <wp:extent cx="358343" cy="234289"/>
                <wp:effectExtent l="0" t="0" r="0" b="0"/>
                <wp:wrapNone/>
                <wp:docPr id="14" name="Freeform: Shap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358343" cy="2342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A7CABA8" w14:textId="670364FA" w:rsidR="00ED1F7C" w:rsidRDefault="00ED1F7C" w:rsidP="00ED1F7C">
                            <w:pPr>
                              <w:spacing w:line="188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t>0</w:t>
                            </w:r>
                            <w:ins w:id="7" w:author="Ramsden, Phil | He/His" w:date="2024-09-18T10:52:00Z">
                              <w:r w:rsidR="0057104E">
                                <w:rPr>
                                  <w:rFonts w:ascii="Arial" w:hAnsi="Arial" w:cs="Arial"/>
                                  <w:color w:val="000000"/>
                                  <w:spacing w:val="-8"/>
                                  <w:sz w:val="16"/>
                                  <w:szCs w:val="16"/>
                                </w:rPr>
                                <w:t>5</w:t>
                              </w:r>
                            </w:ins>
                            <w:r>
                              <w:rPr>
                                <w:rFonts w:ascii="Arial" w:hAnsi="Arial" w:cs="Arial"/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t>.24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C4C3793" id="Freeform: Shape 14" o:spid="_x0000_s1026" style="position:absolute;left:0;text-align:left;margin-left:544.65pt;margin-top:26.1pt;width:28.2pt;height:18.45pt;rotation:-90;z-index:25165828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4A7CABA8" w14:textId="670364FA" w:rsidR="00ED1F7C" w:rsidRDefault="00ED1F7C" w:rsidP="00ED1F7C">
                      <w:pPr>
                        <w:spacing w:line="188" w:lineRule="exact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pacing w:val="-8"/>
                          <w:sz w:val="16"/>
                          <w:szCs w:val="16"/>
                        </w:rPr>
                        <w:t>0</w:t>
                      </w:r>
                      <w:ins w:id="8" w:author="Ramsden, Phil | He/His" w:date="2024-09-18T10:52:00Z">
                        <w:r w:rsidR="0057104E">
                          <w:rPr>
                            <w:rFonts w:ascii="Arial" w:hAnsi="Arial" w:cs="Arial"/>
                            <w:color w:val="000000"/>
                            <w:spacing w:val="-8"/>
                            <w:sz w:val="16"/>
                            <w:szCs w:val="16"/>
                          </w:rPr>
                          <w:t>5</w:t>
                        </w:r>
                      </w:ins>
                      <w:r>
                        <w:rPr>
                          <w:rFonts w:ascii="Arial" w:hAnsi="Arial" w:cs="Arial"/>
                          <w:color w:val="000000"/>
                          <w:spacing w:val="-8"/>
                          <w:sz w:val="16"/>
                          <w:szCs w:val="16"/>
                        </w:rPr>
                        <w:t>.24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966123">
        <w:rPr>
          <w:noProof/>
        </w:rPr>
        <mc:AlternateContent>
          <mc:Choice Requires="wps">
            <w:drawing>
              <wp:anchor distT="0" distB="0" distL="114300" distR="114300" simplePos="0" relativeHeight="251658280" behindDoc="0" locked="0" layoutInCell="1" allowOverlap="1" wp14:anchorId="1548F1BB" wp14:editId="7B99B8E0">
                <wp:simplePos x="0" y="0"/>
                <wp:positionH relativeFrom="page">
                  <wp:posOffset>5834455</wp:posOffset>
                </wp:positionH>
                <wp:positionV relativeFrom="line">
                  <wp:posOffset>261191</wp:posOffset>
                </wp:positionV>
                <wp:extent cx="180" cy="503999"/>
                <wp:effectExtent l="0" t="0" r="0" b="0"/>
                <wp:wrapNone/>
                <wp:docPr id="100" name="Freeform: Shape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" cy="5039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" h="503999">
                              <a:moveTo>
                                <a:pt x="0" y="0"/>
                              </a:moveTo>
                              <a:lnTo>
                                <a:pt x="0" y="503999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000000">
                              <a:alpha val="100000"/>
                            </a:srgbClr>
                          </a:solidFill>
                          <a:miter lim="508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1E328DF" id="Freeform: Shape 100" o:spid="_x0000_s1026" style="position:absolute;margin-left:459.4pt;margin-top:20.55pt;width:0;height:39.7pt;z-index:2516582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80,503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" path="m,l,503999e" filled="f" strokeweight=".5pt">
                <v:stroke miterlimit="33292f" joinstyle="miter"/>
                <v:path arrowok="t"/>
                <w10:wrap anchorx="page" anchory="line"/>
              </v:shape>
            </w:pict>
          </mc:Fallback>
        </mc:AlternateContent>
      </w:r>
      <w:r w:rsidR="00966123">
        <w:rPr>
          <w:noProof/>
        </w:rPr>
        <mc:AlternateContent>
          <mc:Choice Requires="wps">
            <w:drawing>
              <wp:anchor distT="0" distB="0" distL="114300" distR="114300" simplePos="0" relativeHeight="251658282" behindDoc="0" locked="0" layoutInCell="1" allowOverlap="1" wp14:anchorId="674A50E1" wp14:editId="290DAE04">
                <wp:simplePos x="0" y="0"/>
                <wp:positionH relativeFrom="page">
                  <wp:posOffset>6986189</wp:posOffset>
                </wp:positionH>
                <wp:positionV relativeFrom="line">
                  <wp:posOffset>261191</wp:posOffset>
                </wp:positionV>
                <wp:extent cx="180" cy="503999"/>
                <wp:effectExtent l="0" t="0" r="0" b="0"/>
                <wp:wrapNone/>
                <wp:docPr id="101" name="Freeform: Shape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" cy="50399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0" h="503999">
                              <a:moveTo>
                                <a:pt x="0" y="0"/>
                              </a:moveTo>
                              <a:lnTo>
                                <a:pt x="0" y="503999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000000">
                              <a:alpha val="100000"/>
                            </a:srgbClr>
                          </a:solidFill>
                          <a:miter lim="508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BAF4D43" id="Freeform: Shape 101" o:spid="_x0000_s1026" style="position:absolute;margin-left:550.1pt;margin-top:20.55pt;width:0;height:39.7pt;z-index:25165828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80,5039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" path="m,l,503999e" filled="f" strokeweight=".5pt">
                <v:stroke miterlimit="33292f" joinstyle="miter"/>
                <v:path arrowok="t"/>
                <w10:wrap anchorx="page" anchory="line"/>
              </v:shape>
            </w:pict>
          </mc:Fallback>
        </mc:AlternateContent>
      </w:r>
      <w:r w:rsidR="00966123">
        <w:rPr>
          <w:rFonts w:ascii="Arial" w:hAnsi="Arial" w:cs="Arial"/>
          <w:color w:val="000000"/>
          <w:sz w:val="44"/>
          <w:szCs w:val="44"/>
        </w:rPr>
        <w:t>Certificate of coroner</w:t>
      </w:r>
      <w:r w:rsidR="00966123">
        <w:rPr>
          <w:rFonts w:ascii="Arial" w:hAnsi="Arial" w:cs="Arial"/>
          <w:color w:val="000000"/>
          <w:sz w:val="44"/>
          <w:szCs w:val="44"/>
        </w:rPr>
        <w:tab/>
      </w:r>
      <w:r w:rsidR="00966123">
        <w:rPr>
          <w:rFonts w:ascii="Arial" w:hAnsi="Arial" w:cs="Arial"/>
          <w:color w:val="000000"/>
          <w:position w:val="5"/>
          <w:sz w:val="28"/>
          <w:szCs w:val="28"/>
        </w:rPr>
        <w:t>Cremation 6</w:t>
      </w:r>
      <w:r w:rsidR="0096612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D44CC86" w14:textId="0AA5CAD8" w:rsidR="00966123" w:rsidRDefault="00966123" w:rsidP="00966123">
      <w:pPr>
        <w:spacing w:line="216" w:lineRule="exact"/>
        <w:ind w:left="9014" w:right="385" w:hanging="285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4"/>
          <w:sz w:val="18"/>
          <w:szCs w:val="18"/>
        </w:rPr>
        <w:t>replacing Cremation 6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pacing w:val="-3"/>
          <w:sz w:val="18"/>
          <w:szCs w:val="18"/>
        </w:rPr>
        <w:t>issued in 2022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33672738" w14:textId="6B182C91" w:rsidR="00966123" w:rsidRDefault="00966123" w:rsidP="00966123">
      <w:pPr>
        <w:spacing w:after="139"/>
        <w:rPr>
          <w:rFonts w:ascii="Times New Roman" w:hAnsi="Times New Roman"/>
          <w:color w:val="000000" w:themeColor="text1"/>
          <w:sz w:val="24"/>
          <w:szCs w:val="24"/>
        </w:rPr>
      </w:pPr>
    </w:p>
    <w:p w14:paraId="17585076" w14:textId="77777777" w:rsidR="00966123" w:rsidRDefault="00966123" w:rsidP="00966123">
      <w:pPr>
        <w:spacing w:line="236" w:lineRule="exact"/>
        <w:ind w:left="16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3"/>
          <w:sz w:val="20"/>
          <w:szCs w:val="20"/>
        </w:rPr>
        <w:t>Please complete this form in full. If a part does not apply enter ‘N/A’.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2136C6D" w14:textId="77777777" w:rsidR="00966123" w:rsidRDefault="00966123" w:rsidP="00966123">
      <w:pPr>
        <w:spacing w:before="380" w:line="330" w:lineRule="exact"/>
        <w:ind w:left="160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1" behindDoc="0" locked="0" layoutInCell="1" allowOverlap="1" wp14:anchorId="0CD9A6F9" wp14:editId="14E757EE">
                <wp:simplePos x="0" y="0"/>
                <wp:positionH relativeFrom="page">
                  <wp:posOffset>431999</wp:posOffset>
                </wp:positionH>
                <wp:positionV relativeFrom="line">
                  <wp:posOffset>84891</wp:posOffset>
                </wp:positionV>
                <wp:extent cx="6695999" cy="180"/>
                <wp:effectExtent l="0" t="0" r="0" b="0"/>
                <wp:wrapNone/>
                <wp:docPr id="102" name="Freeform: Shape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95999" cy="18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695999" h="180">
                              <a:moveTo>
                                <a:pt x="0" y="0"/>
                              </a:moveTo>
                              <a:lnTo>
                                <a:pt x="6695999" y="0"/>
                              </a:ln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000000">
                              <a:alpha val="100000"/>
                            </a:srgbClr>
                          </a:solidFill>
                          <a:miter lim="508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D62544" id="Freeform: Shape 102" o:spid="_x0000_s1026" style="position:absolute;margin-left:34pt;margin-top:6.7pt;width:527.25pt;height:0;z-index:25165828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6695999,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" path="m,l6695999,e" filled="f" strokeweight=".5pt">
                <v:stroke miterlimit="33292f" joinstyle="miter"/>
                <v:path arrowok="t"/>
                <w10:wrap anchorx="page" anchory="line"/>
              </v:shape>
            </w:pict>
          </mc:Fallback>
        </mc:AlternateContent>
      </w:r>
      <w:r>
        <w:rPr>
          <w:rFonts w:ascii="Arial" w:hAnsi="Arial" w:cs="Arial"/>
          <w:color w:val="69645F"/>
          <w:spacing w:val="-4"/>
          <w:sz w:val="28"/>
          <w:szCs w:val="28"/>
        </w:rPr>
        <w:t xml:space="preserve">Part </w:t>
      </w:r>
      <w:proofErr w:type="gramStart"/>
      <w:r>
        <w:rPr>
          <w:rFonts w:ascii="Arial" w:hAnsi="Arial" w:cs="Arial"/>
          <w:color w:val="69645F"/>
          <w:spacing w:val="-4"/>
          <w:sz w:val="28"/>
          <w:szCs w:val="28"/>
        </w:rPr>
        <w:t>1</w:t>
      </w:r>
      <w:r>
        <w:rPr>
          <w:rFonts w:ascii="Arial" w:hAnsi="Arial" w:cs="Arial"/>
          <w:color w:val="69645F"/>
          <w:sz w:val="28"/>
          <w:szCs w:val="28"/>
        </w:rPr>
        <w:t xml:space="preserve">  </w:t>
      </w:r>
      <w:r>
        <w:rPr>
          <w:rFonts w:ascii="Arial" w:hAnsi="Arial" w:cs="Arial"/>
          <w:color w:val="000000"/>
          <w:spacing w:val="-5"/>
          <w:sz w:val="28"/>
          <w:szCs w:val="28"/>
        </w:rPr>
        <w:t>Details</w:t>
      </w:r>
      <w:proofErr w:type="gramEnd"/>
      <w:r>
        <w:rPr>
          <w:rFonts w:ascii="Arial" w:hAnsi="Arial" w:cs="Arial"/>
          <w:color w:val="000000"/>
          <w:spacing w:val="-5"/>
          <w:sz w:val="28"/>
          <w:szCs w:val="28"/>
        </w:rPr>
        <w:t xml:space="preserve"> of the deceased person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E3355DC" w14:textId="77777777" w:rsidR="00966123" w:rsidRDefault="00966123" w:rsidP="00966123">
      <w:pPr>
        <w:spacing w:before="300" w:line="259" w:lineRule="exact"/>
        <w:ind w:left="1079"/>
        <w:rPr>
          <w:rFonts w:ascii="Times New Roman" w:hAnsi="Times New Roman" w:cs="Times New Roman"/>
          <w:color w:val="010302"/>
        </w:rPr>
        <w:sectPr w:rsidR="00966123" w:rsidSect="00966123">
          <w:headerReference w:type="even" r:id="rId23"/>
          <w:footerReference w:type="even" r:id="rId24"/>
          <w:headerReference w:type="first" r:id="rId25"/>
          <w:footerReference w:type="first" r:id="rId26"/>
          <w:pgSz w:w="11915" w:h="17327"/>
          <w:pgMar w:top="306" w:right="500" w:bottom="140" w:left="500" w:header="708" w:footer="708" w:gutter="0"/>
          <w:cols w:space="720"/>
          <w:docGrid w:linePitch="360"/>
        </w:sectPr>
      </w:pPr>
      <w:r>
        <w:rPr>
          <w:rFonts w:ascii="Arial" w:hAnsi="Arial" w:cs="Arial"/>
          <w:color w:val="000000"/>
          <w:spacing w:val="-7"/>
        </w:rPr>
        <w:t>Full name</w:t>
      </w:r>
      <w:r>
        <w:rPr>
          <w:rFonts w:ascii="Times New Roman" w:hAnsi="Times New Roman" w:cs="Times New Roman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0A250527" wp14:editId="49436BC7">
                <wp:simplePos x="0" y="0"/>
                <wp:positionH relativeFrom="page">
                  <wp:posOffset>1017587</wp:posOffset>
                </wp:positionH>
                <wp:positionV relativeFrom="paragraph">
                  <wp:posOffset>362435</wp:posOffset>
                </wp:positionV>
                <wp:extent cx="6108827" cy="320829"/>
                <wp:effectExtent l="0" t="0" r="0" b="0"/>
                <wp:wrapNone/>
                <wp:docPr id="103" name="Freeform: Shape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827" cy="3208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827" h="320827">
                              <a:moveTo>
                                <a:pt x="0" y="0"/>
                              </a:moveTo>
                              <a:lnTo>
                                <a:pt x="6108827" y="0"/>
                              </a:lnTo>
                              <a:lnTo>
                                <a:pt x="6108827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FF8FE2" id="Freeform: Shape 103" o:spid="_x0000_s1026" style="position:absolute;margin-left:80.1pt;margin-top:28.55pt;width:481pt;height:25.25pt;z-index:25165824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8827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" path="m,l6108827,r,320827l,320827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02719E9C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DE774D" w14:textId="77777777" w:rsidR="00966123" w:rsidRDefault="00966123" w:rsidP="00966123">
      <w:pPr>
        <w:spacing w:after="236"/>
        <w:rPr>
          <w:rFonts w:ascii="Times New Roman" w:hAnsi="Times New Roman"/>
          <w:color w:val="000000" w:themeColor="text1"/>
          <w:sz w:val="24"/>
          <w:szCs w:val="24"/>
        </w:rPr>
      </w:pPr>
    </w:p>
    <w:p w14:paraId="00939A66" w14:textId="77777777" w:rsidR="00966123" w:rsidRDefault="00966123" w:rsidP="00966123">
      <w:pPr>
        <w:tabs>
          <w:tab w:val="left" w:pos="4147"/>
        </w:tabs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</w:rPr>
        <w:t>Age at date of death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14"/>
        </w:rPr>
        <w:t>Sex</w:t>
      </w:r>
      <w:r>
        <w:rPr>
          <w:rFonts w:ascii="Times New Roman" w:hAnsi="Times New Roman" w:cs="Times New Roman"/>
        </w:rPr>
        <w:t xml:space="preserve"> </w:t>
      </w:r>
    </w:p>
    <w:p w14:paraId="3996E1DE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3A8A9D7D" wp14:editId="72C8A956">
                <wp:simplePos x="0" y="0"/>
                <wp:positionH relativeFrom="page">
                  <wp:posOffset>1017587</wp:posOffset>
                </wp:positionH>
                <wp:positionV relativeFrom="paragraph">
                  <wp:posOffset>15748</wp:posOffset>
                </wp:positionV>
                <wp:extent cx="1524825" cy="320816"/>
                <wp:effectExtent l="0" t="0" r="0" b="0"/>
                <wp:wrapNone/>
                <wp:docPr id="104" name="Freeform: Shap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825" cy="3208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524825" h="320827">
                              <a:moveTo>
                                <a:pt x="0" y="0"/>
                              </a:moveTo>
                              <a:lnTo>
                                <a:pt x="1524825" y="0"/>
                              </a:lnTo>
                              <a:lnTo>
                                <a:pt x="1524825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49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419C6DD" id="Freeform: Shape 104" o:spid="_x0000_s1026" style="position:absolute;margin-left:80.1pt;margin-top:1.25pt;width:120.05pt;height:25.25pt;z-index:25165824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524825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" path="m,l1524825,r,320827l,320827,,xm,e" filled="f" strokecolor="#69645f" strokeweight=".17636mm">
                <v:stroke miterlimit="83231f" joinstyle="miter"/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17153BC9" wp14:editId="24A34518">
                <wp:simplePos x="0" y="0"/>
                <wp:positionH relativeFrom="page">
                  <wp:posOffset>3003782</wp:posOffset>
                </wp:positionH>
                <wp:positionV relativeFrom="paragraph">
                  <wp:posOffset>79578</wp:posOffset>
                </wp:positionV>
                <wp:extent cx="140808" cy="140834"/>
                <wp:effectExtent l="0" t="0" r="0" b="0"/>
                <wp:wrapNone/>
                <wp:docPr id="105" name="Freeform: Shape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08" cy="1408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816" h="140830">
                              <a:moveTo>
                                <a:pt x="17995" y="0"/>
                              </a:moveTo>
                              <a:cubicBezTo>
                                <a:pt x="8051" y="0"/>
                                <a:pt x="0" y="8064"/>
                                <a:pt x="0" y="17995"/>
                              </a:cubicBezTo>
                              <a:lnTo>
                                <a:pt x="0" y="122821"/>
                              </a:lnTo>
                              <a:cubicBezTo>
                                <a:pt x="0" y="132765"/>
                                <a:pt x="8051" y="140830"/>
                                <a:pt x="17995" y="140830"/>
                              </a:cubicBezTo>
                              <a:lnTo>
                                <a:pt x="122820" y="140830"/>
                              </a:lnTo>
                              <a:cubicBezTo>
                                <a:pt x="132764" y="140830"/>
                                <a:pt x="140816" y="132765"/>
                                <a:pt x="140816" y="122821"/>
                              </a:cubicBezTo>
                              <a:lnTo>
                                <a:pt x="140816" y="17995"/>
                              </a:lnTo>
                              <a:cubicBezTo>
                                <a:pt x="140816" y="8064"/>
                                <a:pt x="132764" y="0"/>
                                <a:pt x="122820" y="0"/>
                              </a:cubicBezTo>
                              <a:lnTo>
                                <a:pt x="17995" y="0"/>
                              </a:lnTo>
                              <a:close/>
                              <a:moveTo>
                                <a:pt x="17995" y="0"/>
                              </a:moveTo>
                            </a:path>
                          </a:pathLst>
                        </a:custGeom>
                        <a:noFill/>
                        <a:ln w="6349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508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4C076F0" id="Freeform: Shape 105" o:spid="_x0000_s1026" style="position:absolute;margin-left:236.5pt;margin-top:6.25pt;width:11.1pt;height:11.1pt;z-index:25165825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" path="m17995,c8051,,,8064,,17995l,122821v,9944,8051,18009,17995,18009l122820,140830v9944,,17996,-8065,17996,-18009l140816,17995c140816,8064,132764,,122820,l17995,xm17995,e" filled="f" strokecolor="#69645f" strokeweight=".17636mm">
                <v:stroke miterlimit="33292f" joinstyle="miter"/>
                <v:path arrowok="t"/>
                <w10:wrap anchorx="page"/>
              </v:shape>
            </w:pict>
          </mc:Fallback>
        </mc:AlternateContent>
      </w:r>
    </w:p>
    <w:p w14:paraId="6C63DEEF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E6C6199" w14:textId="77777777" w:rsidR="00966123" w:rsidRDefault="00966123" w:rsidP="00966123">
      <w:pPr>
        <w:spacing w:after="56"/>
        <w:rPr>
          <w:rFonts w:ascii="Times New Roman" w:hAnsi="Times New Roman"/>
          <w:color w:val="000000" w:themeColor="text1"/>
          <w:sz w:val="24"/>
          <w:szCs w:val="24"/>
        </w:rPr>
      </w:pPr>
    </w:p>
    <w:p w14:paraId="2EE8FE47" w14:textId="77777777" w:rsidR="00966123" w:rsidRDefault="00966123" w:rsidP="00966123">
      <w:pPr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4"/>
        </w:rPr>
        <w:t>Place of death or where body found</w:t>
      </w:r>
      <w:r>
        <w:rPr>
          <w:rFonts w:ascii="Times New Roman" w:hAnsi="Times New Roman" w:cs="Times New Roman"/>
        </w:rPr>
        <w:t xml:space="preserve">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269E709A" wp14:editId="27529758">
                <wp:simplePos x="0" y="0"/>
                <wp:positionH relativeFrom="page">
                  <wp:posOffset>1017587</wp:posOffset>
                </wp:positionH>
                <wp:positionV relativeFrom="paragraph">
                  <wp:posOffset>171931</wp:posOffset>
                </wp:positionV>
                <wp:extent cx="6108827" cy="320829"/>
                <wp:effectExtent l="0" t="0" r="0" b="0"/>
                <wp:wrapNone/>
                <wp:docPr id="106" name="Freeform: Shape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827" cy="3208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827" h="320827">
                              <a:moveTo>
                                <a:pt x="0" y="0"/>
                              </a:moveTo>
                              <a:lnTo>
                                <a:pt x="6108827" y="0"/>
                              </a:lnTo>
                              <a:lnTo>
                                <a:pt x="6108827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17FE4AB" id="Freeform: Shape 106" o:spid="_x0000_s1026" style="position:absolute;margin-left:80.1pt;margin-top:13.55pt;width:481pt;height:25.25pt;z-index:25165825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8827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" path="m,l6108827,r,320827l,320827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3B6FBF83" w14:textId="77777777" w:rsidR="00966123" w:rsidRDefault="00966123" w:rsidP="00966123">
      <w:pPr>
        <w:rPr>
          <w:rFonts w:ascii="Times New Roman" w:hAnsi="Times New Roman"/>
          <w:color w:val="000000" w:themeColor="text1"/>
          <w:sz w:val="1"/>
          <w:szCs w:val="1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 w14:paraId="4912D6A3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2C10114" w14:textId="77777777" w:rsidR="00966123" w:rsidRDefault="00966123" w:rsidP="00966123">
      <w:pPr>
        <w:spacing w:after="236"/>
        <w:rPr>
          <w:rFonts w:ascii="Times New Roman" w:hAnsi="Times New Roman"/>
          <w:color w:val="000000" w:themeColor="text1"/>
          <w:sz w:val="24"/>
          <w:szCs w:val="24"/>
        </w:rPr>
      </w:pPr>
    </w:p>
    <w:p w14:paraId="7153629C" w14:textId="77777777" w:rsidR="00966123" w:rsidRDefault="00966123" w:rsidP="00966123">
      <w:pPr>
        <w:spacing w:line="259" w:lineRule="exact"/>
        <w:ind w:left="2556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5"/>
        </w:rPr>
        <w:t>Date of death</w:t>
      </w:r>
      <w:r>
        <w:rPr>
          <w:rFonts w:ascii="Times New Roman" w:hAnsi="Times New Roman" w:cs="Times New Roman"/>
        </w:rPr>
        <w:t xml:space="preserve"> </w:t>
      </w:r>
    </w:p>
    <w:p w14:paraId="26FAEEBD" w14:textId="77777777" w:rsidR="00966123" w:rsidRDefault="00966123" w:rsidP="00966123">
      <w:pPr>
        <w:tabs>
          <w:tab w:val="left" w:pos="997"/>
        </w:tabs>
        <w:spacing w:before="110" w:line="259" w:lineRule="exact"/>
        <w:ind w:left="-80" w:right="2137"/>
        <w:jc w:val="right"/>
        <w:rPr>
          <w:rFonts w:ascii="Times New Roman" w:hAnsi="Times New Roman" w:cs="Times New Roman"/>
          <w:color w:val="010302"/>
        </w:rPr>
        <w:sectPr w:rsidR="00966123">
          <w:type w:val="continuous"/>
          <w:pgSz w:w="11915" w:h="17327"/>
          <w:pgMar w:top="306" w:right="500" w:bottom="140" w:left="500" w:header="708" w:footer="708" w:gutter="0"/>
          <w:cols w:num="2" w:space="0" w:equalWidth="0">
            <w:col w:w="4566" w:space="0"/>
            <w:col w:w="3899"/>
          </w:cols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2684C4D1" wp14:editId="4E7F4218">
                <wp:simplePos x="0" y="0"/>
                <wp:positionH relativeFrom="page">
                  <wp:posOffset>4853775</wp:posOffset>
                </wp:positionH>
                <wp:positionV relativeFrom="line">
                  <wp:posOffset>25049</wp:posOffset>
                </wp:positionV>
                <wp:extent cx="2271052" cy="320816"/>
                <wp:effectExtent l="0" t="0" r="0" b="0"/>
                <wp:wrapNone/>
                <wp:docPr id="107" name="Freeform: Shape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052" cy="3208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71052" h="320827">
                              <a:moveTo>
                                <a:pt x="0" y="0"/>
                              </a:moveTo>
                              <a:lnTo>
                                <a:pt x="2271052" y="0"/>
                              </a:lnTo>
                              <a:lnTo>
                                <a:pt x="2271052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49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9985BCE" id="Freeform: Shape 107" o:spid="_x0000_s1026" style="position:absolute;margin-left:382.2pt;margin-top:1.95pt;width:178.8pt;height:25.25pt;z-index:2516582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2271052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" path="m,l2271052,r,320827l,320827,,xm,e" filled="f" strokecolor="#69645f" strokeweight=".17636mm">
                <v:stroke miterlimit="83231f" joinstyle="miter"/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03176718" wp14:editId="33DAA510">
                <wp:simplePos x="0" y="0"/>
                <wp:positionH relativeFrom="page">
                  <wp:posOffset>3686191</wp:posOffset>
                </wp:positionH>
                <wp:positionV relativeFrom="line">
                  <wp:posOffset>88879</wp:posOffset>
                </wp:positionV>
                <wp:extent cx="140820" cy="140834"/>
                <wp:effectExtent l="0" t="0" r="0" b="0"/>
                <wp:wrapNone/>
                <wp:docPr id="108" name="Freeform: Shape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20" cy="1408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816" h="140830">
                              <a:moveTo>
                                <a:pt x="17995" y="0"/>
                              </a:moveTo>
                              <a:cubicBezTo>
                                <a:pt x="8051" y="0"/>
                                <a:pt x="0" y="8064"/>
                                <a:pt x="0" y="17995"/>
                              </a:cubicBezTo>
                              <a:lnTo>
                                <a:pt x="0" y="122821"/>
                              </a:lnTo>
                              <a:cubicBezTo>
                                <a:pt x="0" y="132765"/>
                                <a:pt x="8051" y="140830"/>
                                <a:pt x="17995" y="140830"/>
                              </a:cubicBezTo>
                              <a:lnTo>
                                <a:pt x="122820" y="140830"/>
                              </a:lnTo>
                              <a:cubicBezTo>
                                <a:pt x="132764" y="140830"/>
                                <a:pt x="140816" y="132765"/>
                                <a:pt x="140816" y="122821"/>
                              </a:cubicBezTo>
                              <a:lnTo>
                                <a:pt x="140816" y="17995"/>
                              </a:lnTo>
                              <a:cubicBezTo>
                                <a:pt x="140816" y="8064"/>
                                <a:pt x="132764" y="0"/>
                                <a:pt x="122820" y="0"/>
                              </a:cubicBezTo>
                              <a:lnTo>
                                <a:pt x="17995" y="0"/>
                              </a:lnTo>
                              <a:close/>
                              <a:moveTo>
                                <a:pt x="17995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508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20904D0" id="Freeform: Shape 108" o:spid="_x0000_s1026" style="position:absolute;margin-left:290.25pt;margin-top:7pt;width:11.1pt;height:11.1pt;z-index:25165825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" path="m17995,c8051,,,8064,,17995l,122821v,9944,8051,18009,17995,18009l122820,140830v9944,,17996,-8065,17996,-18009l140816,17995c140816,8064,132764,,122820,l17995,xm17995,e" filled="f" strokecolor="#69645f" strokeweight=".5pt">
                <v:stroke miterlimit="33292f" joinstyle="miter"/>
                <v:path arrowok="t"/>
                <w10:wrap anchorx="page" anchory="line"/>
              </v:shape>
            </w:pict>
          </mc:Fallback>
        </mc:AlternateContent>
      </w:r>
      <w:r>
        <w:rPr>
          <w:rFonts w:ascii="Arial" w:hAnsi="Arial" w:cs="Arial"/>
          <w:color w:val="000000"/>
        </w:rPr>
        <w:t>Male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9"/>
        </w:rPr>
        <w:t>Female</w:t>
      </w:r>
      <w:r>
        <w:rPr>
          <w:rFonts w:ascii="Times New Roman" w:hAnsi="Times New Roman" w:cs="Times New Roman"/>
        </w:rPr>
        <w:t xml:space="preserve"> </w:t>
      </w:r>
    </w:p>
    <w:p w14:paraId="03A58A14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0AEC456" w14:textId="77777777" w:rsidR="00966123" w:rsidRDefault="00966123" w:rsidP="00966123">
      <w:pPr>
        <w:spacing w:after="271"/>
        <w:rPr>
          <w:rFonts w:ascii="Times New Roman" w:hAnsi="Times New Roman"/>
          <w:color w:val="000000" w:themeColor="text1"/>
          <w:sz w:val="24"/>
          <w:szCs w:val="24"/>
        </w:rPr>
      </w:pPr>
    </w:p>
    <w:p w14:paraId="4BAECB04" w14:textId="77777777" w:rsidR="00966123" w:rsidRDefault="00966123" w:rsidP="00966123">
      <w:pPr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3"/>
        </w:rPr>
        <w:t>Registration district and sub-district in which the death is to be registered</w:t>
      </w:r>
      <w:r>
        <w:rPr>
          <w:rFonts w:ascii="Times New Roman" w:hAnsi="Times New Roman" w:cs="Times New Roman"/>
        </w:rPr>
        <w:t xml:space="preserve"> </w:t>
      </w:r>
    </w:p>
    <w:p w14:paraId="0BAF4601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65FB2A22" wp14:editId="6F8C4A97">
                <wp:simplePos x="0" y="0"/>
                <wp:positionH relativeFrom="page">
                  <wp:posOffset>1017587</wp:posOffset>
                </wp:positionH>
                <wp:positionV relativeFrom="paragraph">
                  <wp:posOffset>6870</wp:posOffset>
                </wp:positionV>
                <wp:extent cx="6108827" cy="320829"/>
                <wp:effectExtent l="0" t="0" r="0" b="0"/>
                <wp:wrapNone/>
                <wp:docPr id="109" name="Freeform: Shape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827" cy="3208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827" h="320827">
                              <a:moveTo>
                                <a:pt x="0" y="0"/>
                              </a:moveTo>
                              <a:lnTo>
                                <a:pt x="6108827" y="0"/>
                              </a:lnTo>
                              <a:lnTo>
                                <a:pt x="6108827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2378159" id="Freeform: Shape 109" o:spid="_x0000_s1026" style="position:absolute;margin-left:80.1pt;margin-top:.55pt;width:481pt;height:25.25pt;z-index:25165825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8827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" path="m,l6108827,r,320827l,320827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5E1D425E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3307DAA" w14:textId="77777777" w:rsidR="00966123" w:rsidRDefault="00966123" w:rsidP="00966123">
      <w:pPr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4"/>
        </w:rPr>
        <w:t>Cause of death or insert unascertained</w:t>
      </w:r>
      <w:r>
        <w:rPr>
          <w:rFonts w:ascii="Times New Roman" w:hAnsi="Times New Roman" w:cs="Times New Roman"/>
        </w:rPr>
        <w:t xml:space="preserve"> </w:t>
      </w:r>
    </w:p>
    <w:p w14:paraId="6651BBFF" w14:textId="77777777" w:rsidR="00966123" w:rsidRPr="00CA0A79" w:rsidRDefault="00966123" w:rsidP="00966123">
      <w:pPr>
        <w:pStyle w:val="ListParagraph"/>
        <w:widowControl w:val="0"/>
        <w:numPr>
          <w:ilvl w:val="0"/>
          <w:numId w:val="29"/>
        </w:numPr>
        <w:tabs>
          <w:tab w:val="left" w:pos="1618"/>
        </w:tabs>
        <w:spacing w:after="0" w:line="259" w:lineRule="exact"/>
        <w:contextualSpacing w:val="0"/>
        <w:rPr>
          <w:rFonts w:ascii="Arial" w:hAnsi="Arial" w:cs="Arial"/>
          <w:color w:val="000000"/>
          <w:spacing w:val="-3"/>
        </w:rPr>
      </w:pPr>
      <w:r>
        <w:rPr>
          <w:rFonts w:ascii="Arial" w:hAnsi="Arial" w:cs="Arial"/>
          <w:color w:val="000000"/>
          <w:spacing w:val="-3"/>
        </w:rPr>
        <w:t xml:space="preserve">(a) </w:t>
      </w:r>
      <w:r w:rsidRPr="00E155F8">
        <w:rPr>
          <w:rFonts w:ascii="Arial" w:hAnsi="Arial" w:cs="Arial"/>
          <w:color w:val="000000"/>
          <w:spacing w:val="-3"/>
        </w:rPr>
        <w:t xml:space="preserve">Disease or condition directly leading to death </w:t>
      </w:r>
      <w:r w:rsidRPr="00CA0A79">
        <w:rPr>
          <w:rFonts w:ascii="Arial" w:hAnsi="Arial" w:cs="Arial"/>
          <w:color w:val="000000"/>
          <w:spacing w:val="-3"/>
        </w:rPr>
        <w:t xml:space="preserve">(this does not mean the mode of dying, it means the disease, injury, or complication which caused death) </w:t>
      </w:r>
    </w:p>
    <w:p w14:paraId="68A60C49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53246E1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741686CD" wp14:editId="1F3E61BB">
                <wp:simplePos x="0" y="0"/>
                <wp:positionH relativeFrom="page">
                  <wp:posOffset>1017587</wp:posOffset>
                </wp:positionH>
                <wp:positionV relativeFrom="paragraph">
                  <wp:posOffset>-126302</wp:posOffset>
                </wp:positionV>
                <wp:extent cx="6108827" cy="824827"/>
                <wp:effectExtent l="0" t="0" r="0" b="0"/>
                <wp:wrapNone/>
                <wp:docPr id="110" name="Freeform: Shape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827" cy="82482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827" h="824826">
                              <a:moveTo>
                                <a:pt x="0" y="0"/>
                              </a:moveTo>
                              <a:lnTo>
                                <a:pt x="6108827" y="0"/>
                              </a:lnTo>
                              <a:lnTo>
                                <a:pt x="6108827" y="824826"/>
                              </a:lnTo>
                              <a:lnTo>
                                <a:pt x="0" y="824826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C0D0566" id="Freeform: Shape 110" o:spid="_x0000_s1026" style="position:absolute;margin-left:80.1pt;margin-top:-9.95pt;width:481pt;height:64.95pt;z-index:25165825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8827,824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" path="m,l6108827,r,824826l,824826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34D5F0F8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E8A1BA9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1E1C1F4" w14:textId="77777777" w:rsidR="00966123" w:rsidRDefault="00966123" w:rsidP="00966123">
      <w:pPr>
        <w:spacing w:line="259" w:lineRule="exact"/>
        <w:ind w:left="1306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5"/>
        </w:rPr>
        <w:t>(b) Other disease or condition, if any, leading to (a)</w:t>
      </w:r>
      <w:r>
        <w:rPr>
          <w:rFonts w:ascii="Times New Roman" w:hAnsi="Times New Roman" w:cs="Times New Roman"/>
        </w:rPr>
        <w:t xml:space="preserve"> </w:t>
      </w:r>
    </w:p>
    <w:p w14:paraId="6CDA7592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3DD4A44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37381521" wp14:editId="7D8F76CA">
                <wp:simplePos x="0" y="0"/>
                <wp:positionH relativeFrom="page">
                  <wp:posOffset>1017587</wp:posOffset>
                </wp:positionH>
                <wp:positionV relativeFrom="paragraph">
                  <wp:posOffset>-123457</wp:posOffset>
                </wp:positionV>
                <wp:extent cx="6108827" cy="824827"/>
                <wp:effectExtent l="0" t="0" r="0" b="0"/>
                <wp:wrapNone/>
                <wp:docPr id="111" name="Freeform: Shape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827" cy="82482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827" h="824826">
                              <a:moveTo>
                                <a:pt x="0" y="0"/>
                              </a:moveTo>
                              <a:lnTo>
                                <a:pt x="6108827" y="0"/>
                              </a:lnTo>
                              <a:lnTo>
                                <a:pt x="6108827" y="824826"/>
                              </a:lnTo>
                              <a:lnTo>
                                <a:pt x="0" y="824826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F3B9137" id="Freeform: Shape 111" o:spid="_x0000_s1026" style="position:absolute;margin-left:80.1pt;margin-top:-9.7pt;width:481pt;height:64.95pt;z-index:2516582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8827,824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" path="m,l6108827,r,824826l,824826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2B76DFA8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A6EF86A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E3CBFD1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978F70" w14:textId="77777777" w:rsidR="00966123" w:rsidRDefault="00966123" w:rsidP="00966123">
      <w:pPr>
        <w:spacing w:after="12"/>
        <w:rPr>
          <w:rFonts w:ascii="Times New Roman" w:hAnsi="Times New Roman"/>
          <w:color w:val="000000" w:themeColor="text1"/>
          <w:sz w:val="24"/>
          <w:szCs w:val="24"/>
        </w:rPr>
      </w:pPr>
    </w:p>
    <w:p w14:paraId="6066A5B6" w14:textId="77777777" w:rsidR="00966123" w:rsidRDefault="00966123" w:rsidP="00966123">
      <w:pPr>
        <w:spacing w:line="259" w:lineRule="exact"/>
        <w:ind w:left="1306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5"/>
        </w:rPr>
        <w:t>(c) Other disease or condition, if any, leading to (b)</w:t>
      </w:r>
      <w:r>
        <w:rPr>
          <w:rFonts w:ascii="Times New Roman" w:hAnsi="Times New Roman" w:cs="Times New Roman"/>
        </w:rPr>
        <w:t xml:space="preserve"> </w:t>
      </w:r>
    </w:p>
    <w:p w14:paraId="5CF011C7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0E6F742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03CD217E" wp14:editId="6F8A86DC">
                <wp:simplePos x="0" y="0"/>
                <wp:positionH relativeFrom="page">
                  <wp:posOffset>1017587</wp:posOffset>
                </wp:positionH>
                <wp:positionV relativeFrom="paragraph">
                  <wp:posOffset>-123736</wp:posOffset>
                </wp:positionV>
                <wp:extent cx="6108827" cy="824827"/>
                <wp:effectExtent l="0" t="0" r="0" b="0"/>
                <wp:wrapNone/>
                <wp:docPr id="112" name="Freeform: Shape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827" cy="82482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827" h="824826">
                              <a:moveTo>
                                <a:pt x="0" y="0"/>
                              </a:moveTo>
                              <a:lnTo>
                                <a:pt x="6108827" y="0"/>
                              </a:lnTo>
                              <a:lnTo>
                                <a:pt x="6108827" y="824826"/>
                              </a:lnTo>
                              <a:lnTo>
                                <a:pt x="0" y="824826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C82A2C6" id="Freeform: Shape 112" o:spid="_x0000_s1026" style="position:absolute;margin-left:80.1pt;margin-top:-9.75pt;width:481pt;height:64.95pt;z-index:25165825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8827,824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" path="m,l6108827,r,824826l,824826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37A84B09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E536A9E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DB24002" w14:textId="77777777" w:rsidR="00966123" w:rsidRDefault="00966123" w:rsidP="00966123">
      <w:pPr>
        <w:spacing w:after="12"/>
        <w:rPr>
          <w:rFonts w:ascii="Times New Roman" w:hAnsi="Times New Roman"/>
          <w:color w:val="000000" w:themeColor="text1"/>
          <w:sz w:val="24"/>
          <w:szCs w:val="24"/>
        </w:rPr>
      </w:pPr>
    </w:p>
    <w:p w14:paraId="0A4E4B4C" w14:textId="77777777" w:rsidR="00966123" w:rsidRDefault="00966123" w:rsidP="00966123">
      <w:pPr>
        <w:spacing w:line="259" w:lineRule="exact"/>
        <w:ind w:left="1304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5"/>
        </w:rPr>
        <w:t>(d) Other disease or condition, if any, leading to (c)</w:t>
      </w:r>
      <w:r>
        <w:rPr>
          <w:rFonts w:ascii="Times New Roman" w:hAnsi="Times New Roman" w:cs="Times New Roman"/>
        </w:rPr>
        <w:t xml:space="preserve"> </w:t>
      </w:r>
    </w:p>
    <w:p w14:paraId="78AB496B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9" behindDoc="0" locked="0" layoutInCell="1" allowOverlap="1" wp14:anchorId="30648695" wp14:editId="1B8BC1E5">
                <wp:simplePos x="0" y="0"/>
                <wp:positionH relativeFrom="page">
                  <wp:posOffset>6967726</wp:posOffset>
                </wp:positionH>
                <wp:positionV relativeFrom="paragraph">
                  <wp:posOffset>-8469699</wp:posOffset>
                </wp:positionV>
                <wp:extent cx="358343" cy="234289"/>
                <wp:effectExtent l="0" t="0" r="0" b="0"/>
                <wp:wrapNone/>
                <wp:docPr id="113" name="Freeform: Shape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-5400000">
                          <a:off x="6967726" y="-8469699"/>
                          <a:ext cx="244043" cy="11998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/>
                        </a:custGeom>
                        <a:noFill/>
                        <a:ln w="12700" cap="flat" cmpd="sng">
                          <a:solidFill>
                            <a:srgbClr val="FF0000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61BFB0B" w14:textId="77777777" w:rsidR="00966123" w:rsidRDefault="00966123" w:rsidP="00966123">
                            <w:pPr>
                              <w:spacing w:line="188" w:lineRule="exact"/>
                              <w:rPr>
                                <w:rFonts w:ascii="Times New Roman" w:hAnsi="Times New Roman" w:cs="Times New Roman"/>
                                <w:color w:val="010302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00000"/>
                                <w:spacing w:val="-8"/>
                                <w:sz w:val="16"/>
                                <w:szCs w:val="16"/>
                              </w:rPr>
                              <w:t>04.24</w:t>
                            </w:r>
                            <w:r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30648695" id="Freeform: Shape 113" o:spid="_x0000_s1027" style="position:absolute;margin-left:548.65pt;margin-top:-666.9pt;width:28.2pt;height:18.45pt;rotation:-90;z-index:25165827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0000,200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" adj="-11796480,,5400" path="al10800,10800@8@8@4@6,10800,10800,10800,10800@9@7l@30@31@17@18@24@25@15@16@32@33xe" filled="f" strokecolor="red" strokeweight="1pt">
                <v:stroke miterlimit="83231f" joinstyle="miter"/>
                <v:formulas/>
                <v:path arrowok="t" o:connecttype="custom" textboxrect="@1,@1,@1,@1"/>
                <v:textbox inset="0,0,0,0">
                  <w:txbxContent>
                    <w:p w14:paraId="061BFB0B" w14:textId="77777777" w:rsidR="00966123" w:rsidRDefault="00966123" w:rsidP="00966123">
                      <w:pPr>
                        <w:spacing w:line="188" w:lineRule="exact"/>
                        <w:rPr>
                          <w:rFonts w:ascii="Times New Roman" w:hAnsi="Times New Roman" w:cs="Times New Roman"/>
                          <w:color w:val="010302"/>
                        </w:rPr>
                      </w:pPr>
                      <w:r>
                        <w:rPr>
                          <w:rFonts w:ascii="Arial" w:hAnsi="Arial" w:cs="Arial"/>
                          <w:color w:val="000000"/>
                          <w:spacing w:val="-8"/>
                          <w:sz w:val="16"/>
                          <w:szCs w:val="16"/>
                        </w:rPr>
                        <w:t>04.24</w:t>
                      </w:r>
                      <w:r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E2C9185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5B9A37C5" wp14:editId="465A68A4">
                <wp:simplePos x="0" y="0"/>
                <wp:positionH relativeFrom="page">
                  <wp:posOffset>1016000</wp:posOffset>
                </wp:positionH>
                <wp:positionV relativeFrom="paragraph">
                  <wp:posOffset>-123380</wp:posOffset>
                </wp:positionV>
                <wp:extent cx="6108827" cy="824828"/>
                <wp:effectExtent l="0" t="0" r="0" b="0"/>
                <wp:wrapNone/>
                <wp:docPr id="114" name="Freeform: Shape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827" cy="824828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827" h="824826">
                              <a:moveTo>
                                <a:pt x="0" y="0"/>
                              </a:moveTo>
                              <a:lnTo>
                                <a:pt x="6108827" y="0"/>
                              </a:lnTo>
                              <a:lnTo>
                                <a:pt x="6108827" y="824826"/>
                              </a:lnTo>
                              <a:lnTo>
                                <a:pt x="0" y="824826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1D8560FD" id="Freeform: Shape 114" o:spid="_x0000_s1026" style="position:absolute;margin-left:80pt;margin-top:-9.7pt;width:481pt;height:64.95pt;z-index:25165825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8827,8248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" path="m,l6108827,r,824826l,824826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6ED77AB3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B8B07A2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1DC4DD0" w14:textId="77777777" w:rsidR="00966123" w:rsidRDefault="00966123" w:rsidP="00966123">
      <w:pPr>
        <w:spacing w:after="148"/>
        <w:rPr>
          <w:rFonts w:ascii="Times New Roman" w:hAnsi="Times New Roman"/>
          <w:color w:val="000000" w:themeColor="text1"/>
          <w:sz w:val="24"/>
          <w:szCs w:val="24"/>
        </w:rPr>
      </w:pPr>
    </w:p>
    <w:p w14:paraId="3366BF4A" w14:textId="77777777" w:rsidR="00E40656" w:rsidRDefault="00966123" w:rsidP="00966123">
      <w:pPr>
        <w:spacing w:line="188" w:lineRule="exact"/>
        <w:ind w:left="160"/>
        <w:rPr>
          <w:rFonts w:ascii="Times New Roman" w:hAnsi="Times New Roman" w:cs="Times New Roman"/>
          <w:sz w:val="16"/>
          <w:szCs w:val="16"/>
        </w:rPr>
      </w:pPr>
      <w:r>
        <w:rPr>
          <w:rFonts w:ascii="Arial" w:hAnsi="Arial" w:cs="Arial"/>
          <w:color w:val="000000"/>
          <w:spacing w:val="-4"/>
          <w:sz w:val="16"/>
          <w:szCs w:val="16"/>
        </w:rPr>
        <w:t>Regulation 16(c)(ii) of the Cremation (England and Wales) Regulations 2008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383026F8" w14:textId="77777777" w:rsidR="00E40656" w:rsidRDefault="00E40656" w:rsidP="00966123">
      <w:pPr>
        <w:spacing w:line="188" w:lineRule="exact"/>
        <w:ind w:left="160"/>
        <w:rPr>
          <w:rFonts w:ascii="Times New Roman" w:hAnsi="Times New Roman" w:cs="Times New Roman"/>
          <w:sz w:val="16"/>
          <w:szCs w:val="16"/>
        </w:rPr>
      </w:pPr>
    </w:p>
    <w:p w14:paraId="23E4BE7B" w14:textId="77777777" w:rsidR="00966123" w:rsidRPr="00CA0A79" w:rsidRDefault="00966123" w:rsidP="00966123">
      <w:pPr>
        <w:pStyle w:val="ListParagraph"/>
        <w:widowControl w:val="0"/>
        <w:numPr>
          <w:ilvl w:val="0"/>
          <w:numId w:val="29"/>
        </w:numPr>
        <w:tabs>
          <w:tab w:val="left" w:pos="1618"/>
        </w:tabs>
        <w:spacing w:after="0" w:line="259" w:lineRule="exact"/>
        <w:contextualSpacing w:val="0"/>
        <w:rPr>
          <w:rFonts w:ascii="Arial" w:hAnsi="Arial" w:cs="Arial"/>
          <w:color w:val="000000"/>
          <w:spacing w:val="-3"/>
        </w:rPr>
        <w:sectPr w:rsidR="00966123" w:rsidRPr="00CA0A79">
          <w:type w:val="continuous"/>
          <w:pgSz w:w="11915" w:h="17327"/>
          <w:pgMar w:top="306" w:right="500" w:bottom="140" w:left="500" w:header="708" w:footer="708" w:gutter="0"/>
          <w:cols w:space="720"/>
          <w:docGrid w:linePitch="360"/>
        </w:sectPr>
      </w:pPr>
      <w:r w:rsidRPr="00CA0A79">
        <w:rPr>
          <w:rFonts w:ascii="Arial" w:hAnsi="Arial" w:cs="Arial"/>
          <w:color w:val="000000"/>
          <w:spacing w:val="-3"/>
        </w:rPr>
        <w:t xml:space="preserve">Other significant conditions contributing to the death but not related to the disease or condition causing it. </w:t>
      </w:r>
    </w:p>
    <w:p w14:paraId="196C2E3B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6365417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156D40E2" wp14:editId="1B5EE7C2">
                <wp:simplePos x="0" y="0"/>
                <wp:positionH relativeFrom="page">
                  <wp:posOffset>1017587</wp:posOffset>
                </wp:positionH>
                <wp:positionV relativeFrom="paragraph">
                  <wp:posOffset>-147155</wp:posOffset>
                </wp:positionV>
                <wp:extent cx="6108827" cy="1076814"/>
                <wp:effectExtent l="0" t="0" r="0" b="0"/>
                <wp:wrapNone/>
                <wp:docPr id="115" name="Freeform: Shape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827" cy="107681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827" h="1076820">
                              <a:moveTo>
                                <a:pt x="0" y="0"/>
                              </a:moveTo>
                              <a:lnTo>
                                <a:pt x="6108827" y="0"/>
                              </a:lnTo>
                              <a:lnTo>
                                <a:pt x="6108827" y="1076820"/>
                              </a:lnTo>
                              <a:lnTo>
                                <a:pt x="0" y="107682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49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32017F8" id="Freeform: Shape 115" o:spid="_x0000_s1026" style="position:absolute;margin-left:80.1pt;margin-top:-11.6pt;width:481pt;height:84.8pt;z-index:2516582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8827,1076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" path="m,l6108827,r,1076820l,1076820,,xm,e" filled="f" strokecolor="#69645f" strokeweight=".17636mm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4D44DB35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59A6CD3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04DBC0E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5ACB67D" w14:textId="77777777" w:rsidR="00966123" w:rsidRPr="00CA0A79" w:rsidRDefault="00966123" w:rsidP="00966123">
      <w:pPr>
        <w:pStyle w:val="ListParagraph"/>
        <w:widowControl w:val="0"/>
        <w:numPr>
          <w:ilvl w:val="0"/>
          <w:numId w:val="29"/>
        </w:numPr>
        <w:tabs>
          <w:tab w:val="left" w:pos="1618"/>
        </w:tabs>
        <w:spacing w:after="0" w:line="259" w:lineRule="exact"/>
        <w:contextualSpacing w:val="0"/>
        <w:rPr>
          <w:rFonts w:ascii="Arial" w:hAnsi="Arial" w:cs="Arial"/>
          <w:color w:val="000000"/>
          <w:spacing w:val="-3"/>
        </w:rPr>
      </w:pPr>
      <w:r w:rsidRPr="00CA0A79">
        <w:rPr>
          <w:rFonts w:ascii="Arial" w:hAnsi="Arial" w:cs="Arial"/>
          <w:color w:val="000000"/>
          <w:spacing w:val="-3"/>
        </w:rPr>
        <w:t>Was any hazardous implant placed in the body (e.g. a pacemaker,</w:t>
      </w:r>
      <w:r>
        <w:rPr>
          <w:rFonts w:ascii="Arial" w:hAnsi="Arial" w:cs="Arial"/>
          <w:color w:val="000000"/>
          <w:spacing w:val="-3"/>
        </w:rPr>
        <w:t xml:space="preserve"> </w:t>
      </w:r>
      <w:r w:rsidRPr="00CA0A79">
        <w:rPr>
          <w:rFonts w:ascii="Arial" w:hAnsi="Arial" w:cs="Arial"/>
          <w:color w:val="000000"/>
          <w:spacing w:val="-3"/>
        </w:rPr>
        <w:t>radioactive device or ‘</w:t>
      </w:r>
      <w:proofErr w:type="spellStart"/>
      <w:r w:rsidRPr="00CA0A79">
        <w:rPr>
          <w:rFonts w:ascii="Arial" w:hAnsi="Arial" w:cs="Arial"/>
          <w:color w:val="000000"/>
          <w:spacing w:val="-3"/>
        </w:rPr>
        <w:t>Fixion</w:t>
      </w:r>
      <w:proofErr w:type="spellEnd"/>
      <w:r w:rsidRPr="00CA0A79">
        <w:rPr>
          <w:rFonts w:ascii="Arial" w:hAnsi="Arial" w:cs="Arial"/>
          <w:color w:val="000000"/>
          <w:spacing w:val="-3"/>
        </w:rPr>
        <w:t xml:space="preserve">’ intramedullary nailing system)? </w:t>
      </w:r>
    </w:p>
    <w:p w14:paraId="3DE19D99" w14:textId="77777777" w:rsidR="00966123" w:rsidRDefault="00966123" w:rsidP="00966123">
      <w:pPr>
        <w:rPr>
          <w:rFonts w:ascii="Times New Roman" w:hAnsi="Times New Roman"/>
          <w:color w:val="000000" w:themeColor="text1"/>
          <w:sz w:val="1"/>
          <w:szCs w:val="1"/>
        </w:rPr>
      </w:pPr>
      <w:r>
        <w:rPr>
          <w:rFonts w:ascii="Times New Roman" w:hAnsi="Times New Roman" w:cs="Times New Roman"/>
          <w:sz w:val="1"/>
          <w:szCs w:val="1"/>
        </w:rPr>
        <w:br w:type="column"/>
      </w:r>
    </w:p>
    <w:p w14:paraId="1367CC4E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0157806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2AA2DB0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5A7728E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3E2A593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8F6D923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0F4DA4C" w14:textId="77777777" w:rsidR="00966123" w:rsidRDefault="00966123" w:rsidP="00966123">
      <w:pPr>
        <w:spacing w:after="255"/>
        <w:rPr>
          <w:rFonts w:ascii="Times New Roman" w:hAnsi="Times New Roman"/>
          <w:color w:val="000000" w:themeColor="text1"/>
          <w:sz w:val="24"/>
          <w:szCs w:val="24"/>
        </w:rPr>
      </w:pPr>
    </w:p>
    <w:p w14:paraId="5C67737E" w14:textId="77777777" w:rsidR="00966123" w:rsidRDefault="00966123" w:rsidP="00966123">
      <w:pPr>
        <w:tabs>
          <w:tab w:val="left" w:pos="1000"/>
        </w:tabs>
        <w:spacing w:line="259" w:lineRule="exact"/>
        <w:ind w:left="-80" w:right="40"/>
        <w:jc w:val="right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22EDC629" wp14:editId="16D7CDB7">
                <wp:simplePos x="0" y="0"/>
                <wp:positionH relativeFrom="page">
                  <wp:posOffset>5818978</wp:posOffset>
                </wp:positionH>
                <wp:positionV relativeFrom="line">
                  <wp:posOffset>19031</wp:posOffset>
                </wp:positionV>
                <wp:extent cx="140820" cy="140834"/>
                <wp:effectExtent l="0" t="0" r="0" b="0"/>
                <wp:wrapNone/>
                <wp:docPr id="116" name="Freeform: Shape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20" cy="1408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816" h="140830">
                              <a:moveTo>
                                <a:pt x="17995" y="0"/>
                              </a:moveTo>
                              <a:cubicBezTo>
                                <a:pt x="8051" y="0"/>
                                <a:pt x="0" y="8064"/>
                                <a:pt x="0" y="17995"/>
                              </a:cubicBezTo>
                              <a:lnTo>
                                <a:pt x="0" y="122821"/>
                              </a:lnTo>
                              <a:cubicBezTo>
                                <a:pt x="0" y="132765"/>
                                <a:pt x="8051" y="140830"/>
                                <a:pt x="17995" y="140830"/>
                              </a:cubicBezTo>
                              <a:lnTo>
                                <a:pt x="122820" y="140830"/>
                              </a:lnTo>
                              <a:cubicBezTo>
                                <a:pt x="132764" y="140830"/>
                                <a:pt x="140816" y="132765"/>
                                <a:pt x="140816" y="122821"/>
                              </a:cubicBezTo>
                              <a:lnTo>
                                <a:pt x="140816" y="17995"/>
                              </a:lnTo>
                              <a:cubicBezTo>
                                <a:pt x="140816" y="8064"/>
                                <a:pt x="132764" y="0"/>
                                <a:pt x="122820" y="0"/>
                              </a:cubicBezTo>
                              <a:lnTo>
                                <a:pt x="17995" y="0"/>
                              </a:lnTo>
                              <a:close/>
                              <a:moveTo>
                                <a:pt x="17995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508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7B3AC25" id="Freeform: Shape 116" o:spid="_x0000_s1026" style="position:absolute;margin-left:458.2pt;margin-top:1.5pt;width:11.1pt;height:11.1pt;z-index:2516582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" path="m17995,c8051,,,8064,,17995l,122821v,9944,8051,18009,17995,18009l122820,140830v9944,,17996,-8065,17996,-18009l140816,17995c140816,8064,132764,,122820,l17995,xm17995,e" filled="f" strokecolor="#69645f" strokeweight=".5pt">
                <v:stroke miterlimit="33292f" joinstyle="miter"/>
                <v:path arrowok="t"/>
                <w10:wrap anchorx="page"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6FFBAF82" wp14:editId="2588F9C0">
                <wp:simplePos x="0" y="0"/>
                <wp:positionH relativeFrom="page">
                  <wp:posOffset>6501388</wp:posOffset>
                </wp:positionH>
                <wp:positionV relativeFrom="line">
                  <wp:posOffset>19031</wp:posOffset>
                </wp:positionV>
                <wp:extent cx="140820" cy="140834"/>
                <wp:effectExtent l="0" t="0" r="0" b="0"/>
                <wp:wrapNone/>
                <wp:docPr id="13" name="Freeform: Shap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20" cy="1408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816" h="140830">
                              <a:moveTo>
                                <a:pt x="17995" y="0"/>
                              </a:moveTo>
                              <a:cubicBezTo>
                                <a:pt x="8051" y="0"/>
                                <a:pt x="0" y="8064"/>
                                <a:pt x="0" y="17995"/>
                              </a:cubicBezTo>
                              <a:lnTo>
                                <a:pt x="0" y="122821"/>
                              </a:lnTo>
                              <a:cubicBezTo>
                                <a:pt x="0" y="132765"/>
                                <a:pt x="8051" y="140830"/>
                                <a:pt x="17995" y="140830"/>
                              </a:cubicBezTo>
                              <a:lnTo>
                                <a:pt x="122820" y="140830"/>
                              </a:lnTo>
                              <a:cubicBezTo>
                                <a:pt x="132764" y="140830"/>
                                <a:pt x="140816" y="132765"/>
                                <a:pt x="140816" y="122821"/>
                              </a:cubicBezTo>
                              <a:lnTo>
                                <a:pt x="140816" y="17995"/>
                              </a:lnTo>
                              <a:cubicBezTo>
                                <a:pt x="140816" y="8064"/>
                                <a:pt x="132764" y="0"/>
                                <a:pt x="122820" y="0"/>
                              </a:cubicBezTo>
                              <a:lnTo>
                                <a:pt x="17995" y="0"/>
                              </a:lnTo>
                              <a:close/>
                              <a:moveTo>
                                <a:pt x="17995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508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BFCF062" id="Freeform: Shape 13" o:spid="_x0000_s1026" style="position:absolute;margin-left:511.9pt;margin-top:1.5pt;width:11.1pt;height:11.1pt;z-index:25165826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" path="m17995,c8051,,,8064,,17995l,122821v,9944,8051,18009,17995,18009l122820,140830v9944,,17996,-8065,17996,-18009l140816,17995c140816,8064,132764,,122820,l17995,xm17995,e" filled="f" strokecolor="#69645f" strokeweight=".5pt">
                <v:stroke miterlimit="33292f" joinstyle="miter"/>
                <v:path arrowok="t"/>
                <w10:wrap anchorx="page" anchory="line"/>
              </v:shape>
            </w:pict>
          </mc:Fallback>
        </mc:AlternateContent>
      </w:r>
      <w:r>
        <w:rPr>
          <w:rFonts w:ascii="Arial" w:hAnsi="Arial" w:cs="Arial"/>
          <w:color w:val="000000"/>
        </w:rPr>
        <w:t>Yes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3"/>
        </w:rPr>
        <w:t>No</w:t>
      </w:r>
      <w:r>
        <w:rPr>
          <w:rFonts w:ascii="Times New Roman" w:hAnsi="Times New Roman" w:cs="Times New Roman"/>
        </w:rPr>
        <w:t xml:space="preserve"> </w:t>
      </w:r>
    </w:p>
    <w:p w14:paraId="07C69978" w14:textId="77777777" w:rsidR="00966123" w:rsidRDefault="00966123" w:rsidP="00966123">
      <w:pPr>
        <w:spacing w:before="180" w:line="259" w:lineRule="exact"/>
        <w:rPr>
          <w:rFonts w:ascii="Times New Roman" w:hAnsi="Times New Roman" w:cs="Times New Roman"/>
          <w:color w:val="010302"/>
        </w:rPr>
        <w:sectPr w:rsidR="00966123">
          <w:type w:val="continuous"/>
          <w:pgSz w:w="11915" w:h="17327"/>
          <w:pgMar w:top="306" w:right="500" w:bottom="140" w:left="500" w:header="708" w:footer="708" w:gutter="0"/>
          <w:cols w:num="2" w:space="0" w:equalWidth="0">
            <w:col w:w="7905" w:space="1093"/>
            <w:col w:w="1397"/>
          </w:cols>
          <w:docGrid w:linePitch="360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12E20768" wp14:editId="0442CD4B">
                <wp:simplePos x="0" y="0"/>
                <wp:positionH relativeFrom="page">
                  <wp:posOffset>5818978</wp:posOffset>
                </wp:positionH>
                <wp:positionV relativeFrom="line">
                  <wp:posOffset>133329</wp:posOffset>
                </wp:positionV>
                <wp:extent cx="140820" cy="140834"/>
                <wp:effectExtent l="0" t="0" r="0" b="0"/>
                <wp:wrapNone/>
                <wp:docPr id="118" name="Freeform: Shape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20" cy="14083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816" h="140830">
                              <a:moveTo>
                                <a:pt x="17995" y="0"/>
                              </a:moveTo>
                              <a:cubicBezTo>
                                <a:pt x="8051" y="0"/>
                                <a:pt x="0" y="8064"/>
                                <a:pt x="0" y="17995"/>
                              </a:cubicBezTo>
                              <a:lnTo>
                                <a:pt x="0" y="122821"/>
                              </a:lnTo>
                              <a:cubicBezTo>
                                <a:pt x="0" y="132765"/>
                                <a:pt x="8051" y="140830"/>
                                <a:pt x="17995" y="140830"/>
                              </a:cubicBezTo>
                              <a:lnTo>
                                <a:pt x="122820" y="140830"/>
                              </a:lnTo>
                              <a:cubicBezTo>
                                <a:pt x="132764" y="140830"/>
                                <a:pt x="140816" y="132765"/>
                                <a:pt x="140816" y="122821"/>
                              </a:cubicBezTo>
                              <a:lnTo>
                                <a:pt x="140816" y="17995"/>
                              </a:lnTo>
                              <a:cubicBezTo>
                                <a:pt x="140816" y="8064"/>
                                <a:pt x="132764" y="0"/>
                                <a:pt x="122820" y="0"/>
                              </a:cubicBezTo>
                              <a:lnTo>
                                <a:pt x="17995" y="0"/>
                              </a:lnTo>
                              <a:close/>
                              <a:moveTo>
                                <a:pt x="17995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508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7B2B971" id="Freeform: Shape 118" o:spid="_x0000_s1026" style="position:absolute;margin-left:458.2pt;margin-top:10.5pt;width:11.1pt;height:11.1pt;z-index:25165826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" path="m17995,c8051,,,8064,,17995l,122821v,9944,8051,18009,17995,18009l122820,140830v9944,,17996,-8065,17996,-18009l140816,17995c140816,8064,132764,,122820,l17995,xm17995,e" filled="f" strokecolor="#69645f" strokeweight=".5pt">
                <v:stroke miterlimit="33292f" joinstyle="miter"/>
                <v:path arrowok="t"/>
                <w10:wrap anchorx="page" anchory="line"/>
              </v:shape>
            </w:pict>
          </mc:Fallback>
        </mc:AlternateContent>
      </w:r>
      <w:r>
        <w:rPr>
          <w:rFonts w:ascii="Arial" w:hAnsi="Arial" w:cs="Arial"/>
          <w:color w:val="000000"/>
        </w:rPr>
        <w:t>Don’t know</w:t>
      </w:r>
      <w:r>
        <w:rPr>
          <w:rFonts w:ascii="Times New Roman" w:hAnsi="Times New Roman" w:cs="Times New Roman"/>
        </w:rPr>
        <w:t xml:space="preserve"> </w:t>
      </w:r>
    </w:p>
    <w:p w14:paraId="68FA4B43" w14:textId="77777777" w:rsidR="00966123" w:rsidRDefault="00966123" w:rsidP="00966123">
      <w:pPr>
        <w:spacing w:after="104"/>
        <w:rPr>
          <w:rFonts w:ascii="Times New Roman" w:hAnsi="Times New Roman"/>
          <w:color w:val="000000" w:themeColor="text1"/>
          <w:sz w:val="24"/>
          <w:szCs w:val="24"/>
        </w:rPr>
      </w:pPr>
    </w:p>
    <w:p w14:paraId="65262BCB" w14:textId="77777777" w:rsidR="00966123" w:rsidRPr="00A676E2" w:rsidRDefault="00966123" w:rsidP="00966123">
      <w:pPr>
        <w:pStyle w:val="ListParagraph"/>
        <w:widowControl w:val="0"/>
        <w:numPr>
          <w:ilvl w:val="0"/>
          <w:numId w:val="29"/>
        </w:numPr>
        <w:tabs>
          <w:tab w:val="left" w:pos="1617"/>
          <w:tab w:val="left" w:pos="8869"/>
          <w:tab w:val="left" w:pos="10058"/>
        </w:tabs>
        <w:spacing w:after="0" w:line="271" w:lineRule="exact"/>
        <w:contextualSpacing w:val="0"/>
        <w:rPr>
          <w:rFonts w:ascii="Times New Roman" w:hAnsi="Times New Roman" w:cs="Times New Roman"/>
          <w:color w:val="010302"/>
        </w:rPr>
      </w:pPr>
      <w:r w:rsidRPr="00CA0A79">
        <w:rPr>
          <w:rFonts w:ascii="Arial" w:hAnsi="Arial" w:cs="Arial"/>
          <w:noProof/>
          <w:color w:val="000000"/>
          <w:spacing w:val="-3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11CA65AE" wp14:editId="1CAB76DD">
                <wp:simplePos x="0" y="0"/>
                <wp:positionH relativeFrom="page">
                  <wp:posOffset>5818978</wp:posOffset>
                </wp:positionH>
                <wp:positionV relativeFrom="line">
                  <wp:posOffset>33960</wp:posOffset>
                </wp:positionV>
                <wp:extent cx="140820" cy="140822"/>
                <wp:effectExtent l="0" t="0" r="0" b="0"/>
                <wp:wrapNone/>
                <wp:docPr id="119" name="Freeform: Shape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20" cy="14082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816" h="140830">
                              <a:moveTo>
                                <a:pt x="17995" y="0"/>
                              </a:moveTo>
                              <a:cubicBezTo>
                                <a:pt x="8051" y="0"/>
                                <a:pt x="0" y="8064"/>
                                <a:pt x="0" y="17995"/>
                              </a:cubicBezTo>
                              <a:lnTo>
                                <a:pt x="0" y="122821"/>
                              </a:lnTo>
                              <a:cubicBezTo>
                                <a:pt x="0" y="132765"/>
                                <a:pt x="8051" y="140830"/>
                                <a:pt x="17995" y="140830"/>
                              </a:cubicBezTo>
                              <a:lnTo>
                                <a:pt x="122820" y="140830"/>
                              </a:lnTo>
                              <a:cubicBezTo>
                                <a:pt x="132764" y="140830"/>
                                <a:pt x="140816" y="132765"/>
                                <a:pt x="140816" y="122821"/>
                              </a:cubicBezTo>
                              <a:lnTo>
                                <a:pt x="140816" y="17995"/>
                              </a:lnTo>
                              <a:cubicBezTo>
                                <a:pt x="140816" y="8064"/>
                                <a:pt x="132764" y="0"/>
                                <a:pt x="122820" y="0"/>
                              </a:cubicBezTo>
                              <a:lnTo>
                                <a:pt x="17995" y="0"/>
                              </a:lnTo>
                              <a:close/>
                              <a:moveTo>
                                <a:pt x="17995" y="0"/>
                              </a:moveTo>
                            </a:path>
                          </a:pathLst>
                        </a:custGeom>
                        <a:noFill/>
                        <a:ln w="6349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508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9513003" id="Freeform: Shape 119" o:spid="_x0000_s1026" style="position:absolute;margin-left:458.2pt;margin-top:2.65pt;width:11.1pt;height:11.1pt;z-index:25165826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" path="m17995,c8051,,,8064,,17995l,122821v,9944,8051,18009,17995,18009l122820,140830v9944,,17996,-8065,17996,-18009l140816,17995c140816,8064,132764,,122820,l17995,xm17995,e" filled="f" strokecolor="#69645f" strokeweight=".17636mm">
                <v:stroke miterlimit="33292f" joinstyle="miter"/>
                <v:path arrowok="t"/>
                <w10:wrap anchorx="page" anchory="line"/>
              </v:shape>
            </w:pict>
          </mc:Fallback>
        </mc:AlternateContent>
      </w:r>
      <w:r w:rsidRPr="00CA0A79">
        <w:rPr>
          <w:rFonts w:ascii="Arial" w:hAnsi="Arial" w:cs="Arial"/>
          <w:noProof/>
          <w:color w:val="000000"/>
          <w:spacing w:val="-3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78FBCE07" wp14:editId="6F1BE943">
                <wp:simplePos x="0" y="0"/>
                <wp:positionH relativeFrom="page">
                  <wp:posOffset>6501388</wp:posOffset>
                </wp:positionH>
                <wp:positionV relativeFrom="line">
                  <wp:posOffset>33960</wp:posOffset>
                </wp:positionV>
                <wp:extent cx="140820" cy="140822"/>
                <wp:effectExtent l="0" t="0" r="0" b="0"/>
                <wp:wrapNone/>
                <wp:docPr id="120" name="Freeform: Shape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20" cy="14082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816" h="140830">
                              <a:moveTo>
                                <a:pt x="17995" y="0"/>
                              </a:moveTo>
                              <a:cubicBezTo>
                                <a:pt x="8051" y="0"/>
                                <a:pt x="0" y="8064"/>
                                <a:pt x="0" y="17995"/>
                              </a:cubicBezTo>
                              <a:lnTo>
                                <a:pt x="0" y="122821"/>
                              </a:lnTo>
                              <a:cubicBezTo>
                                <a:pt x="0" y="132765"/>
                                <a:pt x="8051" y="140830"/>
                                <a:pt x="17995" y="140830"/>
                              </a:cubicBezTo>
                              <a:lnTo>
                                <a:pt x="122820" y="140830"/>
                              </a:lnTo>
                              <a:cubicBezTo>
                                <a:pt x="132764" y="140830"/>
                                <a:pt x="140816" y="132765"/>
                                <a:pt x="140816" y="122821"/>
                              </a:cubicBezTo>
                              <a:lnTo>
                                <a:pt x="140816" y="17995"/>
                              </a:lnTo>
                              <a:cubicBezTo>
                                <a:pt x="140816" y="8064"/>
                                <a:pt x="132764" y="0"/>
                                <a:pt x="122820" y="0"/>
                              </a:cubicBezTo>
                              <a:lnTo>
                                <a:pt x="17995" y="0"/>
                              </a:lnTo>
                              <a:close/>
                              <a:moveTo>
                                <a:pt x="17995" y="0"/>
                              </a:moveTo>
                            </a:path>
                          </a:pathLst>
                        </a:custGeom>
                        <a:noFill/>
                        <a:ln w="6349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508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094A646" id="Freeform: Shape 120" o:spid="_x0000_s1026" style="position:absolute;margin-left:511.9pt;margin-top:2.65pt;width:11.1pt;height:11.1pt;z-index:251658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" path="m17995,c8051,,,8064,,17995l,122821v,9944,8051,18009,17995,18009l122820,140830v9944,,17996,-8065,17996,-18009l140816,17995c140816,8064,132764,,122820,l17995,xm17995,e" filled="f" strokecolor="#69645f" strokeweight=".17636mm">
                <v:stroke miterlimit="33292f" joinstyle="miter"/>
                <v:path arrowok="t"/>
                <w10:wrap anchorx="page" anchory="line"/>
              </v:shape>
            </w:pict>
          </mc:Fallback>
        </mc:AlternateContent>
      </w:r>
      <w:r w:rsidRPr="00E155F8">
        <w:rPr>
          <w:rFonts w:ascii="Arial" w:hAnsi="Arial" w:cs="Arial"/>
          <w:color w:val="000000"/>
          <w:spacing w:val="-3"/>
        </w:rPr>
        <w:t xml:space="preserve">If yes to question </w:t>
      </w:r>
      <w:r w:rsidRPr="00333536">
        <w:rPr>
          <w:rFonts w:cstheme="minorHAnsi"/>
          <w:color w:val="000000"/>
          <w:spacing w:val="-3"/>
        </w:rPr>
        <w:t>III</w:t>
      </w:r>
      <w:r w:rsidRPr="00E155F8">
        <w:rPr>
          <w:rFonts w:ascii="Arial" w:hAnsi="Arial" w:cs="Arial"/>
          <w:color w:val="000000"/>
          <w:spacing w:val="-3"/>
        </w:rPr>
        <w:t>, please state whether it has been removed?</w:t>
      </w:r>
      <w:r w:rsidRPr="00CA0A79">
        <w:rPr>
          <w:rFonts w:ascii="Arial" w:hAnsi="Arial" w:cs="Arial"/>
          <w:color w:val="000000"/>
        </w:rPr>
        <w:tab/>
      </w:r>
      <w:r w:rsidRPr="00CA0A79">
        <w:rPr>
          <w:rFonts w:ascii="Arial" w:hAnsi="Arial" w:cs="Arial"/>
          <w:color w:val="000000"/>
          <w:position w:val="-1"/>
        </w:rPr>
        <w:t xml:space="preserve"> Yes</w:t>
      </w:r>
      <w:r w:rsidRPr="00CA0A79">
        <w:rPr>
          <w:rFonts w:ascii="Arial" w:hAnsi="Arial" w:cs="Arial"/>
          <w:color w:val="000000"/>
          <w:position w:val="-1"/>
        </w:rPr>
        <w:tab/>
      </w:r>
      <w:r w:rsidRPr="00CA0A79">
        <w:rPr>
          <w:rFonts w:ascii="Arial" w:hAnsi="Arial" w:cs="Arial"/>
          <w:color w:val="000000"/>
          <w:spacing w:val="-3"/>
          <w:position w:val="-1"/>
        </w:rPr>
        <w:t>No</w:t>
      </w:r>
      <w:r w:rsidRPr="00A676E2">
        <w:rPr>
          <w:rFonts w:ascii="Times New Roman" w:hAnsi="Times New Roman" w:cs="Times New Roman"/>
        </w:rPr>
        <w:t xml:space="preserve"> </w:t>
      </w:r>
    </w:p>
    <w:p w14:paraId="046AFE84" w14:textId="77777777" w:rsidR="00966123" w:rsidRDefault="00966123" w:rsidP="00966123">
      <w:pPr>
        <w:spacing w:before="180" w:line="259" w:lineRule="exact"/>
        <w:ind w:left="8789" w:right="827"/>
        <w:jc w:val="right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1CD09FF6" wp14:editId="0A955425">
                <wp:simplePos x="0" y="0"/>
                <wp:positionH relativeFrom="page">
                  <wp:posOffset>5818978</wp:posOffset>
                </wp:positionH>
                <wp:positionV relativeFrom="line">
                  <wp:posOffset>133335</wp:posOffset>
                </wp:positionV>
                <wp:extent cx="140820" cy="140822"/>
                <wp:effectExtent l="0" t="0" r="0" b="0"/>
                <wp:wrapNone/>
                <wp:docPr id="121" name="Freeform: Shape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20" cy="14082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816" h="140830">
                              <a:moveTo>
                                <a:pt x="17995" y="0"/>
                              </a:moveTo>
                              <a:cubicBezTo>
                                <a:pt x="8051" y="0"/>
                                <a:pt x="0" y="8064"/>
                                <a:pt x="0" y="17995"/>
                              </a:cubicBezTo>
                              <a:lnTo>
                                <a:pt x="0" y="122821"/>
                              </a:lnTo>
                              <a:cubicBezTo>
                                <a:pt x="0" y="132765"/>
                                <a:pt x="8051" y="140830"/>
                                <a:pt x="17995" y="140830"/>
                              </a:cubicBezTo>
                              <a:lnTo>
                                <a:pt x="122820" y="140830"/>
                              </a:lnTo>
                              <a:cubicBezTo>
                                <a:pt x="132764" y="140830"/>
                                <a:pt x="140816" y="132765"/>
                                <a:pt x="140816" y="122821"/>
                              </a:cubicBezTo>
                              <a:lnTo>
                                <a:pt x="140816" y="17995"/>
                              </a:lnTo>
                              <a:cubicBezTo>
                                <a:pt x="140816" y="8064"/>
                                <a:pt x="132764" y="0"/>
                                <a:pt x="122820" y="0"/>
                              </a:cubicBezTo>
                              <a:lnTo>
                                <a:pt x="17995" y="0"/>
                              </a:lnTo>
                              <a:close/>
                              <a:moveTo>
                                <a:pt x="17995" y="0"/>
                              </a:moveTo>
                            </a:path>
                          </a:pathLst>
                        </a:custGeom>
                        <a:noFill/>
                        <a:ln w="6349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508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D27DF0" id="Freeform: Shape 121" o:spid="_x0000_s1026" style="position:absolute;margin-left:458.2pt;margin-top:10.5pt;width:11.1pt;height:11.1pt;z-index:25165826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" path="m17995,c8051,,,8064,,17995l,122821v,9944,8051,18009,17995,18009l122820,140830v9944,,17996,-8065,17996,-18009l140816,17995c140816,8064,132764,,122820,l17995,xm17995,e" filled="f" strokecolor="#69645f" strokeweight=".17636mm">
                <v:stroke miterlimit="33292f" joinstyle="miter"/>
                <v:path arrowok="t"/>
                <w10:wrap anchorx="page" anchory="line"/>
              </v:shape>
            </w:pict>
          </mc:Fallback>
        </mc:AlternateConten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  <w:spacing w:val="-2"/>
        </w:rPr>
        <w:t>Don’t know</w:t>
      </w:r>
      <w:r>
        <w:rPr>
          <w:rFonts w:ascii="Times New Roman" w:hAnsi="Times New Roman" w:cs="Times New Roman"/>
        </w:rPr>
        <w:t xml:space="preserve"> </w:t>
      </w:r>
    </w:p>
    <w:p w14:paraId="17B2B36C" w14:textId="77777777" w:rsidR="00966123" w:rsidRDefault="00966123" w:rsidP="00966123">
      <w:pPr>
        <w:spacing w:after="98"/>
        <w:rPr>
          <w:rFonts w:ascii="Times New Roman" w:hAnsi="Times New Roman"/>
          <w:color w:val="000000" w:themeColor="text1"/>
          <w:sz w:val="24"/>
          <w:szCs w:val="24"/>
        </w:rPr>
      </w:pPr>
    </w:p>
    <w:p w14:paraId="3D99E2D1" w14:textId="77777777" w:rsidR="00966123" w:rsidRPr="00CA0A79" w:rsidRDefault="00966123" w:rsidP="00966123">
      <w:pPr>
        <w:pStyle w:val="ListParagraph"/>
        <w:widowControl w:val="0"/>
        <w:numPr>
          <w:ilvl w:val="0"/>
          <w:numId w:val="29"/>
        </w:numPr>
        <w:tabs>
          <w:tab w:val="left" w:pos="1618"/>
        </w:tabs>
        <w:spacing w:after="0" w:line="259" w:lineRule="exact"/>
        <w:contextualSpacing w:val="0"/>
        <w:rPr>
          <w:rFonts w:ascii="Arial" w:hAnsi="Arial" w:cs="Arial"/>
          <w:color w:val="000000"/>
          <w:spacing w:val="-3"/>
        </w:rPr>
      </w:pPr>
      <w:r w:rsidRPr="00CA0A79">
        <w:rPr>
          <w:rFonts w:ascii="Arial" w:hAnsi="Arial" w:cs="Arial"/>
          <w:color w:val="000000"/>
          <w:spacing w:val="-3"/>
        </w:rPr>
        <w:t xml:space="preserve">If the answer to question </w:t>
      </w:r>
      <w:r w:rsidRPr="00333536">
        <w:rPr>
          <w:rFonts w:cstheme="minorHAnsi"/>
          <w:color w:val="000000"/>
          <w:spacing w:val="-3"/>
        </w:rPr>
        <w:t>IV</w:t>
      </w:r>
      <w:r w:rsidRPr="00CA0A79">
        <w:rPr>
          <w:rFonts w:ascii="Arial" w:hAnsi="Arial" w:cs="Arial"/>
          <w:color w:val="000000"/>
          <w:spacing w:val="-3"/>
        </w:rPr>
        <w:t xml:space="preserve"> is either No or Don’t know, please give details of device type </w:t>
      </w:r>
    </w:p>
    <w:p w14:paraId="539F48B0" w14:textId="77777777" w:rsidR="00966123" w:rsidRPr="00CA0A79" w:rsidRDefault="00966123" w:rsidP="00966123">
      <w:pPr>
        <w:pStyle w:val="ListParagraph"/>
        <w:tabs>
          <w:tab w:val="left" w:pos="1618"/>
        </w:tabs>
        <w:spacing w:line="259" w:lineRule="exact"/>
        <w:ind w:left="1551"/>
        <w:rPr>
          <w:rFonts w:ascii="Arial" w:hAnsi="Arial" w:cs="Arial"/>
          <w:color w:val="000000"/>
          <w:spacing w:val="-3"/>
        </w:rPr>
      </w:pPr>
      <w:r w:rsidRPr="00CA0A79">
        <w:rPr>
          <w:rFonts w:ascii="Arial" w:hAnsi="Arial" w:cs="Arial"/>
          <w:color w:val="000000"/>
          <w:spacing w:val="-3"/>
        </w:rPr>
        <w:t xml:space="preserve">and </w:t>
      </w:r>
      <w:r>
        <w:rPr>
          <w:rFonts w:ascii="Arial" w:hAnsi="Arial" w:cs="Arial"/>
          <w:color w:val="000000"/>
          <w:spacing w:val="-3"/>
        </w:rPr>
        <w:t>location.</w:t>
      </w:r>
      <w:r w:rsidRPr="00CA0A79">
        <w:rPr>
          <w:rFonts w:ascii="Arial" w:hAnsi="Arial" w:cs="Arial"/>
          <w:color w:val="000000"/>
          <w:spacing w:val="-3"/>
        </w:rPr>
        <w:t xml:space="preserve"> </w:t>
      </w:r>
    </w:p>
    <w:p w14:paraId="20B45CD5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25A2980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1DC9D6A0" wp14:editId="633B8107">
                <wp:simplePos x="0" y="0"/>
                <wp:positionH relativeFrom="page">
                  <wp:posOffset>1017587</wp:posOffset>
                </wp:positionH>
                <wp:positionV relativeFrom="paragraph">
                  <wp:posOffset>-147192</wp:posOffset>
                </wp:positionV>
                <wp:extent cx="6108827" cy="1076814"/>
                <wp:effectExtent l="0" t="0" r="0" b="0"/>
                <wp:wrapNone/>
                <wp:docPr id="122" name="Freeform: Shape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827" cy="1076814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827" h="1076820">
                              <a:moveTo>
                                <a:pt x="0" y="0"/>
                              </a:moveTo>
                              <a:lnTo>
                                <a:pt x="6108827" y="0"/>
                              </a:lnTo>
                              <a:lnTo>
                                <a:pt x="6108827" y="1076820"/>
                              </a:lnTo>
                              <a:lnTo>
                                <a:pt x="0" y="1076820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49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AB583AA" id="Freeform: Shape 122" o:spid="_x0000_s1026" style="position:absolute;margin-left:80.1pt;margin-top:-11.6pt;width:481pt;height:84.8pt;z-index:25165826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8827,10768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" path="m,l6108827,r,1076820l,1076820,,xm,e" filled="f" strokecolor="#69645f" strokeweight=".17636mm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17F6F057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776EEF1A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19614EE" w14:textId="77777777" w:rsidR="00966123" w:rsidRDefault="00966123" w:rsidP="00966123">
      <w:pPr>
        <w:spacing w:line="330" w:lineRule="exact"/>
        <w:ind w:left="16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69645F"/>
          <w:spacing w:val="-3"/>
          <w:sz w:val="28"/>
          <w:szCs w:val="28"/>
        </w:rPr>
        <w:t xml:space="preserve">Part </w:t>
      </w:r>
      <w:proofErr w:type="gramStart"/>
      <w:r>
        <w:rPr>
          <w:rFonts w:ascii="Arial" w:hAnsi="Arial" w:cs="Arial"/>
          <w:color w:val="69645F"/>
          <w:spacing w:val="-3"/>
          <w:sz w:val="28"/>
          <w:szCs w:val="28"/>
        </w:rPr>
        <w:t>2</w:t>
      </w:r>
      <w:r>
        <w:rPr>
          <w:rFonts w:ascii="Arial" w:hAnsi="Arial" w:cs="Arial"/>
          <w:color w:val="69645F"/>
          <w:sz w:val="28"/>
          <w:szCs w:val="28"/>
        </w:rPr>
        <w:t xml:space="preserve">  </w:t>
      </w:r>
      <w:r>
        <w:rPr>
          <w:rFonts w:ascii="Arial" w:hAnsi="Arial" w:cs="Arial"/>
          <w:color w:val="000000"/>
          <w:spacing w:val="-4"/>
          <w:sz w:val="28"/>
          <w:szCs w:val="28"/>
        </w:rPr>
        <w:t>Certification</w:t>
      </w:r>
      <w:proofErr w:type="gramEnd"/>
      <w:r>
        <w:rPr>
          <w:rFonts w:ascii="Arial" w:hAnsi="Arial" w:cs="Arial"/>
          <w:color w:val="000000"/>
          <w:spacing w:val="-4"/>
          <w:sz w:val="28"/>
          <w:szCs w:val="28"/>
        </w:rPr>
        <w:t xml:space="preserve"> of coroner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ADC29C" w14:textId="77777777" w:rsidR="00966123" w:rsidRDefault="00966123" w:rsidP="00966123">
      <w:pPr>
        <w:spacing w:before="300" w:line="259" w:lineRule="exact"/>
        <w:ind w:left="1079"/>
        <w:rPr>
          <w:rFonts w:ascii="Arial" w:hAnsi="Arial" w:cs="Arial"/>
          <w:color w:val="000000"/>
          <w:spacing w:val="-3"/>
        </w:rPr>
      </w:pPr>
      <w:r>
        <w:rPr>
          <w:rFonts w:ascii="Arial" w:hAnsi="Arial" w:cs="Arial"/>
          <w:color w:val="000000"/>
          <w:spacing w:val="-3"/>
        </w:rPr>
        <w:t>I certify that:</w:t>
      </w:r>
    </w:p>
    <w:p w14:paraId="760F8D78" w14:textId="3C7DDDC9" w:rsidR="00966123" w:rsidRDefault="00966123" w:rsidP="00966123">
      <w:pPr>
        <w:tabs>
          <w:tab w:val="left" w:pos="1453"/>
        </w:tabs>
        <w:spacing w:before="257" w:line="264" w:lineRule="exact"/>
        <w:ind w:left="1646" w:right="216" w:hanging="566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84" behindDoc="0" locked="0" layoutInCell="1" allowOverlap="1" wp14:anchorId="7CD1DFA0" wp14:editId="1A7D0785">
                <wp:simplePos x="0" y="0"/>
                <wp:positionH relativeFrom="page">
                  <wp:posOffset>994410</wp:posOffset>
                </wp:positionH>
                <wp:positionV relativeFrom="line">
                  <wp:posOffset>200660</wp:posOffset>
                </wp:positionV>
                <wp:extent cx="140816" cy="140835"/>
                <wp:effectExtent l="0" t="0" r="0" b="0"/>
                <wp:wrapNone/>
                <wp:docPr id="124" name="Freeform: Shape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16" cy="14083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816" h="140830">
                              <a:moveTo>
                                <a:pt x="17995" y="0"/>
                              </a:moveTo>
                              <a:cubicBezTo>
                                <a:pt x="8051" y="0"/>
                                <a:pt x="0" y="8064"/>
                                <a:pt x="0" y="17995"/>
                              </a:cubicBezTo>
                              <a:lnTo>
                                <a:pt x="0" y="122821"/>
                              </a:lnTo>
                              <a:cubicBezTo>
                                <a:pt x="0" y="132765"/>
                                <a:pt x="8051" y="140830"/>
                                <a:pt x="17995" y="140830"/>
                              </a:cubicBezTo>
                              <a:lnTo>
                                <a:pt x="122820" y="140830"/>
                              </a:lnTo>
                              <a:cubicBezTo>
                                <a:pt x="132764" y="140830"/>
                                <a:pt x="140816" y="132765"/>
                                <a:pt x="140816" y="122821"/>
                              </a:cubicBezTo>
                              <a:lnTo>
                                <a:pt x="140816" y="17995"/>
                              </a:lnTo>
                              <a:cubicBezTo>
                                <a:pt x="140816" y="8064"/>
                                <a:pt x="132764" y="0"/>
                                <a:pt x="122820" y="0"/>
                              </a:cubicBezTo>
                              <a:lnTo>
                                <a:pt x="17995" y="0"/>
                              </a:lnTo>
                              <a:close/>
                              <a:moveTo>
                                <a:pt x="17995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508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48379DE" id="Freeform: Shape 124" o:spid="_x0000_s1026" style="position:absolute;margin-left:78.3pt;margin-top:15.8pt;width:11.1pt;height:11.1pt;z-index:25165828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line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" path="m17995,c8051,,,8064,,17995l,122821v,9944,8051,18009,17995,18009l122820,140830v9944,,17996,-8065,17996,-18009l140816,17995c140816,8064,132764,,122820,l17995,xm17995,e" filled="f" strokecolor="#69645f" strokeweight=".5pt">
                <v:stroke miterlimit="33292f" joinstyle="miter"/>
                <v:path arrowok="t"/>
                <w10:wrap anchorx="page" anchory="line"/>
              </v:shape>
            </w:pict>
          </mc:Fallback>
        </mc:AlternateConten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  <w:t xml:space="preserve">   I have or had a duty </w:t>
      </w:r>
      <w:r w:rsidR="004E6D67">
        <w:rPr>
          <w:rFonts w:ascii="Arial" w:hAnsi="Arial" w:cs="Arial"/>
          <w:color w:val="000000"/>
          <w:spacing w:val="-1"/>
        </w:rPr>
        <w:t xml:space="preserve">under section 1 of the Coroners and Justice </w:t>
      </w:r>
      <w:r w:rsidR="000811D9">
        <w:rPr>
          <w:rFonts w:ascii="Arial" w:hAnsi="Arial" w:cs="Arial"/>
          <w:color w:val="000000"/>
          <w:spacing w:val="-1"/>
        </w:rPr>
        <w:t xml:space="preserve">Act </w:t>
      </w:r>
      <w:r w:rsidR="004E6D67">
        <w:rPr>
          <w:rFonts w:ascii="Arial" w:hAnsi="Arial" w:cs="Arial"/>
          <w:color w:val="000000"/>
          <w:spacing w:val="-1"/>
        </w:rPr>
        <w:t>2009</w:t>
      </w:r>
      <w:r w:rsidR="004E6D67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to </w:t>
      </w:r>
      <w:proofErr w:type="gramStart"/>
      <w:r>
        <w:rPr>
          <w:rFonts w:ascii="Arial" w:hAnsi="Arial" w:cs="Arial"/>
          <w:color w:val="000000"/>
        </w:rPr>
        <w:t>conduct an investigation into</w:t>
      </w:r>
      <w:proofErr w:type="gramEnd"/>
      <w:r>
        <w:rPr>
          <w:rFonts w:ascii="Arial" w:hAnsi="Arial" w:cs="Arial"/>
          <w:color w:val="000000"/>
        </w:rPr>
        <w:t xml:space="preserve"> the death of </w:t>
      </w:r>
      <w:r>
        <w:rPr>
          <w:rFonts w:ascii="Arial" w:hAnsi="Arial" w:cs="Arial"/>
          <w:color w:val="000000"/>
          <w:spacing w:val="-1"/>
        </w:rPr>
        <w:t>the deceased person, or</w:t>
      </w:r>
      <w:r>
        <w:rPr>
          <w:rFonts w:ascii="Arial" w:hAnsi="Arial" w:cs="Arial"/>
          <w:color w:val="000000"/>
        </w:rPr>
        <w:t xml:space="preserve"> </w:t>
      </w:r>
    </w:p>
    <w:p w14:paraId="4DB33AA4" w14:textId="289D6264" w:rsidR="00966123" w:rsidRDefault="00966123" w:rsidP="00966123">
      <w:pPr>
        <w:tabs>
          <w:tab w:val="left" w:pos="1453"/>
        </w:tabs>
        <w:spacing w:before="257" w:line="264" w:lineRule="exact"/>
        <w:ind w:left="1646" w:right="216" w:hanging="566"/>
        <w:rPr>
          <w:rFonts w:ascii="Times New Roman" w:hAnsi="Times New Roman" w:cs="Times New Roman"/>
          <w:color w:val="010302"/>
        </w:rPr>
      </w:pPr>
      <w:r>
        <w:rPr>
          <w:noProof/>
        </w:rPr>
        <mc:AlternateContent>
          <mc:Choice Requires="wps">
            <w:drawing>
              <wp:inline distT="0" distB="0" distL="114300" distR="114300" wp14:anchorId="49963FAC" wp14:editId="241598D4">
                <wp:extent cx="140816" cy="140822"/>
                <wp:effectExtent l="0" t="0" r="0" b="0"/>
                <wp:docPr id="1091288860" name="Freeform: Shape 10912888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816" cy="140822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0816" h="140830">
                              <a:moveTo>
                                <a:pt x="17995" y="0"/>
                              </a:moveTo>
                              <a:cubicBezTo>
                                <a:pt x="8051" y="0"/>
                                <a:pt x="0" y="8064"/>
                                <a:pt x="0" y="17995"/>
                              </a:cubicBezTo>
                              <a:lnTo>
                                <a:pt x="0" y="122821"/>
                              </a:lnTo>
                              <a:cubicBezTo>
                                <a:pt x="0" y="132765"/>
                                <a:pt x="8051" y="140830"/>
                                <a:pt x="17995" y="140830"/>
                              </a:cubicBezTo>
                              <a:lnTo>
                                <a:pt x="122820" y="140830"/>
                              </a:lnTo>
                              <a:cubicBezTo>
                                <a:pt x="132764" y="140830"/>
                                <a:pt x="140816" y="132765"/>
                                <a:pt x="140816" y="122821"/>
                              </a:cubicBezTo>
                              <a:lnTo>
                                <a:pt x="140816" y="17995"/>
                              </a:lnTo>
                              <a:cubicBezTo>
                                <a:pt x="140816" y="8064"/>
                                <a:pt x="132764" y="0"/>
                                <a:pt x="122820" y="0"/>
                              </a:cubicBezTo>
                              <a:lnTo>
                                <a:pt x="17995" y="0"/>
                              </a:lnTo>
                              <a:close/>
                              <a:moveTo>
                                <a:pt x="17995" y="0"/>
                              </a:moveTo>
                            </a:path>
                          </a:pathLst>
                        </a:custGeom>
                        <a:noFill/>
                        <a:ln w="6349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508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w16du="http://schemas.microsoft.com/office/word/2023/wordml/word16du">
            <w:pict>
              <v:shape w14:anchorId="602697A8" id="Freeform: Shape 1091288860" o:spid="_x0000_s1026" style="width:11.1pt;height:11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coordsize="140816,14083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" path="m17995,c8051,,,8064,,17995l,122821v,9944,8051,18009,17995,18009l122820,140830v9944,,17996,-8065,17996,-18009l140816,17995c140816,8064,132764,,122820,l17995,xm17995,e" filled="f" strokecolor="#69645f" strokeweight=".17636mm">
                <v:stroke miterlimit="33292f" joinstyle="miter"/>
                <v:path arrowok="t"/>
                <w10:anchorlock/>
              </v:shape>
            </w:pict>
          </mc:Fallback>
        </mc:AlternateContent>
      </w:r>
      <w:r w:rsidRPr="0D56AF0E">
        <w:rPr>
          <w:rFonts w:ascii="Arial" w:hAnsi="Arial" w:cs="Arial"/>
          <w:color w:val="000000" w:themeColor="text1"/>
        </w:rPr>
        <w:t xml:space="preserve"> </w:t>
      </w:r>
      <w:r>
        <w:tab/>
      </w:r>
      <w:r w:rsidRPr="0D56AF0E">
        <w:rPr>
          <w:rFonts w:ascii="Arial" w:hAnsi="Arial" w:cs="Arial"/>
          <w:color w:val="000000" w:themeColor="text1"/>
        </w:rPr>
        <w:t xml:space="preserve">   the death of the deceased person occurred outside the British Islands and </w:t>
      </w:r>
      <w:r w:rsidRPr="5CE896E4">
        <w:rPr>
          <w:rFonts w:ascii="Arial" w:hAnsi="Arial" w:cs="Arial"/>
          <w:color w:val="000000" w:themeColor="text1"/>
        </w:rPr>
        <w:t xml:space="preserve">no </w:t>
      </w:r>
      <w:r w:rsidR="00E4281C">
        <w:rPr>
          <w:rFonts w:ascii="Arial" w:hAnsi="Arial" w:cs="Arial"/>
          <w:color w:val="000000" w:themeColor="text1"/>
        </w:rPr>
        <w:t xml:space="preserve">coronial </w:t>
      </w:r>
      <w:r w:rsidRPr="5CE896E4">
        <w:rPr>
          <w:rFonts w:ascii="Arial" w:hAnsi="Arial" w:cs="Arial"/>
          <w:color w:val="000000" w:themeColor="text1"/>
        </w:rPr>
        <w:t xml:space="preserve">investigation </w:t>
      </w:r>
      <w:r w:rsidR="00E4281C">
        <w:rPr>
          <w:rFonts w:ascii="Arial" w:hAnsi="Arial" w:cs="Arial"/>
          <w:color w:val="000000" w:themeColor="text1"/>
        </w:rPr>
        <w:t xml:space="preserve">into the person’s death </w:t>
      </w:r>
      <w:r w:rsidRPr="5CE896E4">
        <w:rPr>
          <w:rFonts w:ascii="Arial" w:hAnsi="Arial" w:cs="Arial"/>
          <w:color w:val="000000" w:themeColor="text1"/>
        </w:rPr>
        <w:t>is necessary</w:t>
      </w:r>
      <w:r w:rsidRPr="0D56AF0E">
        <w:rPr>
          <w:rFonts w:ascii="Arial" w:hAnsi="Arial" w:cs="Arial"/>
          <w:color w:val="000000" w:themeColor="text1"/>
        </w:rPr>
        <w:t>,</w:t>
      </w:r>
      <w:r>
        <w:rPr>
          <w:rFonts w:ascii="Times New Roman" w:hAnsi="Times New Roman" w:cs="Times New Roman"/>
        </w:rPr>
        <w:t xml:space="preserve"> </w:t>
      </w:r>
    </w:p>
    <w:p w14:paraId="6FDD7DC4" w14:textId="43B22EFA" w:rsidR="00966123" w:rsidRDefault="00966123" w:rsidP="00966123">
      <w:pPr>
        <w:spacing w:before="260" w:line="259" w:lineRule="exact"/>
        <w:ind w:left="1079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3"/>
        </w:rPr>
        <w:t>and the body of the deceased person does not need to be retained</w:t>
      </w:r>
      <w:r w:rsidRPr="005D693F">
        <w:t xml:space="preserve"> </w:t>
      </w:r>
      <w:r w:rsidRPr="005D693F">
        <w:rPr>
          <w:rFonts w:ascii="Arial" w:hAnsi="Arial" w:cs="Arial"/>
          <w:color w:val="000000"/>
          <w:spacing w:val="-3"/>
        </w:rPr>
        <w:t>for the purposes of a</w:t>
      </w:r>
      <w:r w:rsidR="0004444A">
        <w:rPr>
          <w:rFonts w:ascii="Arial" w:hAnsi="Arial" w:cs="Arial"/>
          <w:color w:val="000000"/>
          <w:spacing w:val="-3"/>
        </w:rPr>
        <w:t xml:space="preserve"> coronial</w:t>
      </w:r>
      <w:r w:rsidRPr="005D693F">
        <w:rPr>
          <w:rFonts w:ascii="Arial" w:hAnsi="Arial" w:cs="Arial"/>
          <w:color w:val="000000"/>
          <w:spacing w:val="-3"/>
        </w:rPr>
        <w:t xml:space="preserve"> investigation into the person’s death</w:t>
      </w:r>
      <w:r>
        <w:rPr>
          <w:rFonts w:ascii="Arial" w:hAnsi="Arial" w:cs="Arial"/>
          <w:color w:val="000000"/>
          <w:spacing w:val="-4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1F2EC064" w14:textId="77777777" w:rsidR="00966123" w:rsidRDefault="00966123" w:rsidP="00966123">
      <w:pPr>
        <w:spacing w:after="124"/>
        <w:rPr>
          <w:rFonts w:ascii="Times New Roman" w:hAnsi="Times New Roman"/>
          <w:color w:val="000000" w:themeColor="text1"/>
          <w:sz w:val="24"/>
          <w:szCs w:val="24"/>
        </w:rPr>
      </w:pPr>
    </w:p>
    <w:p w14:paraId="5F977D4A" w14:textId="77777777" w:rsidR="00966123" w:rsidRDefault="00966123" w:rsidP="00966123">
      <w:pPr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6"/>
        </w:rPr>
        <w:t>Print your full name</w:t>
      </w:r>
      <w:r>
        <w:rPr>
          <w:rFonts w:ascii="Times New Roman" w:hAnsi="Times New Roman" w:cs="Times New Roman"/>
        </w:rPr>
        <w:t xml:space="preserve"> </w:t>
      </w:r>
    </w:p>
    <w:p w14:paraId="51AE6C3A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6B94D3B5" wp14:editId="478AA6A9">
                <wp:simplePos x="0" y="0"/>
                <wp:positionH relativeFrom="page">
                  <wp:posOffset>1017587</wp:posOffset>
                </wp:positionH>
                <wp:positionV relativeFrom="paragraph">
                  <wp:posOffset>15875</wp:posOffset>
                </wp:positionV>
                <wp:extent cx="6108827" cy="320829"/>
                <wp:effectExtent l="0" t="0" r="0" b="0"/>
                <wp:wrapNone/>
                <wp:docPr id="128" name="Freeform: Shape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827" cy="3208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827" h="320827">
                              <a:moveTo>
                                <a:pt x="0" y="0"/>
                              </a:moveTo>
                              <a:lnTo>
                                <a:pt x="6108827" y="0"/>
                              </a:lnTo>
                              <a:lnTo>
                                <a:pt x="6108827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CFF9CB9" id="Freeform: Shape 128" o:spid="_x0000_s1026" style="position:absolute;margin-left:80.1pt;margin-top:1.25pt;width:481pt;height:25.25pt;z-index:25165826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8827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" path="m,l6108827,r,320827l,320827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2B7ADFF0" w14:textId="77777777" w:rsidR="00966123" w:rsidRDefault="00966123" w:rsidP="00966123">
      <w:pPr>
        <w:spacing w:after="226"/>
        <w:rPr>
          <w:rFonts w:ascii="Times New Roman" w:hAnsi="Times New Roman"/>
          <w:color w:val="000000" w:themeColor="text1"/>
          <w:sz w:val="24"/>
          <w:szCs w:val="24"/>
        </w:rPr>
      </w:pPr>
    </w:p>
    <w:p w14:paraId="23EDBF20" w14:textId="77777777" w:rsidR="00966123" w:rsidRDefault="00966123" w:rsidP="00966123">
      <w:pPr>
        <w:tabs>
          <w:tab w:val="left" w:pos="6623"/>
        </w:tabs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</w:rPr>
        <w:t>Signed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6"/>
        </w:rPr>
        <w:t>Coroner area</w:t>
      </w:r>
      <w:r>
        <w:rPr>
          <w:rFonts w:ascii="Times New Roman" w:hAnsi="Times New Roman" w:cs="Times New Roman"/>
        </w:rPr>
        <w:t xml:space="preserve"> </w:t>
      </w:r>
    </w:p>
    <w:p w14:paraId="72C9E64B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2D288E6B" wp14:editId="07EC5D5D">
                <wp:simplePos x="0" y="0"/>
                <wp:positionH relativeFrom="page">
                  <wp:posOffset>1017587</wp:posOffset>
                </wp:positionH>
                <wp:positionV relativeFrom="paragraph">
                  <wp:posOffset>51536</wp:posOffset>
                </wp:positionV>
                <wp:extent cx="3232823" cy="428831"/>
                <wp:effectExtent l="0" t="0" r="0" b="0"/>
                <wp:wrapNone/>
                <wp:docPr id="129" name="Freeform: Shape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2823" cy="428831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2823" h="428828">
                              <a:moveTo>
                                <a:pt x="0" y="0"/>
                              </a:moveTo>
                              <a:lnTo>
                                <a:pt x="3232823" y="0"/>
                              </a:lnTo>
                              <a:lnTo>
                                <a:pt x="3232823" y="428828"/>
                              </a:lnTo>
                              <a:lnTo>
                                <a:pt x="0" y="428828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51B105B" id="Freeform: Shape 129" o:spid="_x0000_s1026" style="position:absolute;margin-left:80.1pt;margin-top:4.05pt;width:254.55pt;height:33.75pt;z-index:25165826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232823,428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" path="m,l3232823,r,428828l,428828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11C67EFF" wp14:editId="0702B7AF">
                <wp:simplePos x="0" y="0"/>
                <wp:positionH relativeFrom="page">
                  <wp:posOffset>4537583</wp:posOffset>
                </wp:positionH>
                <wp:positionV relativeFrom="paragraph">
                  <wp:posOffset>53339</wp:posOffset>
                </wp:positionV>
                <wp:extent cx="2588830" cy="320829"/>
                <wp:effectExtent l="0" t="0" r="0" b="0"/>
                <wp:wrapNone/>
                <wp:docPr id="130" name="Freeform: Shape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8830" cy="3208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588818" h="320827">
                              <a:moveTo>
                                <a:pt x="0" y="0"/>
                              </a:moveTo>
                              <a:lnTo>
                                <a:pt x="2588818" y="0"/>
                              </a:lnTo>
                              <a:lnTo>
                                <a:pt x="2588818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220EC2D5" id="Freeform: Shape 130" o:spid="_x0000_s1026" style="position:absolute;margin-left:357.3pt;margin-top:4.2pt;width:203.85pt;height:25.25pt;z-index:25165826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588818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" path="m,l2588818,r,320827l,320827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4694C9E0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5116F50" w14:textId="77777777" w:rsidR="00966123" w:rsidRDefault="00966123" w:rsidP="00966123">
      <w:pPr>
        <w:spacing w:after="142"/>
        <w:rPr>
          <w:rFonts w:ascii="Times New Roman" w:hAnsi="Times New Roman"/>
          <w:color w:val="000000" w:themeColor="text1"/>
          <w:sz w:val="24"/>
          <w:szCs w:val="24"/>
        </w:rPr>
      </w:pPr>
    </w:p>
    <w:p w14:paraId="18E84135" w14:textId="77777777" w:rsidR="00966123" w:rsidRDefault="00966123" w:rsidP="00966123">
      <w:pPr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11"/>
        </w:rPr>
        <w:t>Date</w:t>
      </w:r>
      <w:r>
        <w:rPr>
          <w:rFonts w:ascii="Times New Roman" w:hAnsi="Times New Roman" w:cs="Times New Roman"/>
        </w:rPr>
        <w:t xml:space="preserve"> </w:t>
      </w:r>
    </w:p>
    <w:p w14:paraId="211A4C5F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0" behindDoc="0" locked="0" layoutInCell="1" allowOverlap="1" wp14:anchorId="0E4D6D26" wp14:editId="4B61039A">
                <wp:simplePos x="0" y="0"/>
                <wp:positionH relativeFrom="page">
                  <wp:posOffset>1017587</wp:posOffset>
                </wp:positionH>
                <wp:positionV relativeFrom="paragraph">
                  <wp:posOffset>15697</wp:posOffset>
                </wp:positionV>
                <wp:extent cx="2271052" cy="320816"/>
                <wp:effectExtent l="0" t="0" r="0" b="0"/>
                <wp:wrapNone/>
                <wp:docPr id="131" name="Freeform: Shape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052" cy="3208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71052" h="320827">
                              <a:moveTo>
                                <a:pt x="0" y="0"/>
                              </a:moveTo>
                              <a:lnTo>
                                <a:pt x="2271052" y="0"/>
                              </a:lnTo>
                              <a:lnTo>
                                <a:pt x="2271052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49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FAB60A2" id="Freeform: Shape 131" o:spid="_x0000_s1026" style="position:absolute;margin-left:80.1pt;margin-top:1.25pt;width:178.8pt;height:25.25pt;z-index:25165827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271052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" path="m,l2271052,r,320827l,320827,,xm,e" filled="f" strokecolor="#69645f" strokeweight=".17636mm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08F0A23F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28CF42D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4480190C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14DABC4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BC33FD8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2C74F971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1E923D55" w14:textId="77777777" w:rsidR="00966123" w:rsidRDefault="00966123" w:rsidP="00966123">
      <w:pPr>
        <w:spacing w:line="212" w:lineRule="exact"/>
        <w:ind w:left="8482"/>
        <w:rPr>
          <w:rFonts w:ascii="Times New Roman" w:hAnsi="Times New Roman" w:cs="Times New Roman"/>
          <w:color w:val="010302"/>
        </w:rPr>
      </w:pPr>
      <w:r>
        <w:rPr>
          <w:noProof/>
        </w:rPr>
        <w:drawing>
          <wp:anchor distT="0" distB="0" distL="114300" distR="114300" simplePos="0" relativeHeight="251658283" behindDoc="0" locked="0" layoutInCell="1" allowOverlap="1" wp14:anchorId="63D3F8A5" wp14:editId="55F6B9A4">
            <wp:simplePos x="0" y="0"/>
            <wp:positionH relativeFrom="page">
              <wp:posOffset>6975027</wp:posOffset>
            </wp:positionH>
            <wp:positionV relativeFrom="line">
              <wp:posOffset>23203</wp:posOffset>
            </wp:positionV>
            <wp:extent cx="165671" cy="145402"/>
            <wp:effectExtent l="0" t="0" r="0" b="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Picture 123"/>
                    <pic:cNvPicPr>
                      <a:picLocks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5671" cy="1454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color w:val="A49D94"/>
          <w:spacing w:val="-3"/>
          <w:sz w:val="18"/>
          <w:szCs w:val="18"/>
        </w:rPr>
        <w:t>continued over the page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14:paraId="6B479678" w14:textId="77777777" w:rsidR="00966123" w:rsidRDefault="00966123" w:rsidP="00966123">
      <w:pPr>
        <w:tabs>
          <w:tab w:val="left" w:pos="6108"/>
        </w:tabs>
        <w:spacing w:line="188" w:lineRule="exact"/>
        <w:ind w:left="160"/>
        <w:rPr>
          <w:rFonts w:ascii="Times New Roman" w:hAnsi="Times New Roman" w:cs="Times New Roman"/>
          <w:color w:val="010302"/>
        </w:rPr>
        <w:sectPr w:rsidR="00966123">
          <w:type w:val="continuous"/>
          <w:pgSz w:w="11915" w:h="17327"/>
          <w:pgMar w:top="306" w:right="500" w:bottom="140" w:left="500" w:header="708" w:footer="708" w:gutter="0"/>
          <w:cols w:space="720"/>
          <w:docGrid w:linePitch="360"/>
        </w:sectPr>
      </w:pPr>
      <w:r>
        <w:rPr>
          <w:rFonts w:ascii="Arial" w:hAnsi="Arial" w:cs="Arial"/>
          <w:color w:val="000000"/>
          <w:sz w:val="16"/>
          <w:szCs w:val="16"/>
        </w:rPr>
        <w:t xml:space="preserve">Cremation 6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21"/>
          <w:sz w:val="16"/>
          <w:szCs w:val="16"/>
        </w:rPr>
        <w:t>2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>
        <w:br w:type="page"/>
      </w:r>
    </w:p>
    <w:p w14:paraId="34645EB6" w14:textId="77777777" w:rsidR="00966123" w:rsidRDefault="00966123" w:rsidP="00966123">
      <w:pPr>
        <w:spacing w:after="36"/>
        <w:rPr>
          <w:rFonts w:ascii="Times New Roman" w:hAnsi="Times New Roman"/>
          <w:color w:val="000000" w:themeColor="text1"/>
          <w:sz w:val="24"/>
          <w:szCs w:val="24"/>
        </w:rPr>
      </w:pPr>
    </w:p>
    <w:p w14:paraId="09923793" w14:textId="77777777" w:rsidR="00966123" w:rsidRDefault="00966123" w:rsidP="00966123">
      <w:pPr>
        <w:spacing w:line="330" w:lineRule="exact"/>
        <w:ind w:left="16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69645F"/>
          <w:spacing w:val="-3"/>
          <w:sz w:val="28"/>
          <w:szCs w:val="28"/>
        </w:rPr>
        <w:t xml:space="preserve">Part </w:t>
      </w:r>
      <w:proofErr w:type="gramStart"/>
      <w:r>
        <w:rPr>
          <w:rFonts w:ascii="Arial" w:hAnsi="Arial" w:cs="Arial"/>
          <w:color w:val="69645F"/>
          <w:spacing w:val="-3"/>
          <w:sz w:val="28"/>
          <w:szCs w:val="28"/>
        </w:rPr>
        <w:t>3</w:t>
      </w:r>
      <w:r>
        <w:rPr>
          <w:rFonts w:ascii="Arial" w:hAnsi="Arial" w:cs="Arial"/>
          <w:color w:val="69645F"/>
          <w:sz w:val="28"/>
          <w:szCs w:val="28"/>
        </w:rPr>
        <w:t xml:space="preserve">  </w:t>
      </w:r>
      <w:r>
        <w:rPr>
          <w:rFonts w:ascii="Arial" w:hAnsi="Arial" w:cs="Arial"/>
          <w:color w:val="000000"/>
          <w:spacing w:val="-4"/>
          <w:sz w:val="28"/>
          <w:szCs w:val="28"/>
        </w:rPr>
        <w:t>Notification</w:t>
      </w:r>
      <w:proofErr w:type="gramEnd"/>
      <w:r>
        <w:rPr>
          <w:rFonts w:ascii="Arial" w:hAnsi="Arial" w:cs="Arial"/>
          <w:color w:val="000000"/>
          <w:spacing w:val="-4"/>
          <w:sz w:val="28"/>
          <w:szCs w:val="28"/>
        </w:rPr>
        <w:t xml:space="preserve"> by Registrar of cremation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6AB282" w14:textId="77777777" w:rsidR="00966123" w:rsidRDefault="00966123" w:rsidP="00966123">
      <w:pPr>
        <w:spacing w:before="300" w:line="259" w:lineRule="exact"/>
        <w:ind w:left="999" w:right="4114"/>
        <w:jc w:val="right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4"/>
        </w:rPr>
        <w:t>(Section 3(1) of the Births and Deaths Registration Act 1926)</w:t>
      </w:r>
      <w:r>
        <w:rPr>
          <w:rFonts w:ascii="Times New Roman" w:hAnsi="Times New Roman" w:cs="Times New Roman"/>
        </w:rPr>
        <w:t xml:space="preserve"> </w:t>
      </w:r>
    </w:p>
    <w:p w14:paraId="1D4EF03B" w14:textId="77777777" w:rsidR="00966123" w:rsidRDefault="00966123" w:rsidP="00966123">
      <w:pPr>
        <w:spacing w:after="144"/>
        <w:rPr>
          <w:rFonts w:ascii="Times New Roman" w:hAnsi="Times New Roman"/>
          <w:color w:val="000000" w:themeColor="text1"/>
          <w:sz w:val="24"/>
          <w:szCs w:val="24"/>
        </w:rPr>
      </w:pPr>
    </w:p>
    <w:p w14:paraId="7862DA73" w14:textId="77777777" w:rsidR="00966123" w:rsidRDefault="00966123" w:rsidP="00966123">
      <w:pPr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5"/>
        </w:rPr>
        <w:t>Name of deceased person</w:t>
      </w:r>
      <w:r>
        <w:rPr>
          <w:rFonts w:ascii="Times New Roman" w:hAnsi="Times New Roman" w:cs="Times New Roman"/>
        </w:rPr>
        <w:t xml:space="preserve"> </w:t>
      </w:r>
    </w:p>
    <w:p w14:paraId="036377E0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753CB166" wp14:editId="346E9AAE">
                <wp:simplePos x="0" y="0"/>
                <wp:positionH relativeFrom="page">
                  <wp:posOffset>1017587</wp:posOffset>
                </wp:positionH>
                <wp:positionV relativeFrom="paragraph">
                  <wp:posOffset>51702</wp:posOffset>
                </wp:positionV>
                <wp:extent cx="6108827" cy="320829"/>
                <wp:effectExtent l="0" t="0" r="0" b="0"/>
                <wp:wrapNone/>
                <wp:docPr id="132" name="Freeform: Shape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827" cy="3208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827" h="320827">
                              <a:moveTo>
                                <a:pt x="0" y="0"/>
                              </a:moveTo>
                              <a:lnTo>
                                <a:pt x="6108827" y="0"/>
                              </a:lnTo>
                              <a:lnTo>
                                <a:pt x="6108827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D169357" id="Freeform: Shape 132" o:spid="_x0000_s1026" style="position:absolute;margin-left:80.1pt;margin-top:4.05pt;width:481pt;height:25.25pt;z-index:25165827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8827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" path="m,l6108827,r,320827l,320827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19FA76DD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8AEAF63" w14:textId="77777777" w:rsidR="00966123" w:rsidRDefault="00966123" w:rsidP="00966123">
      <w:pPr>
        <w:spacing w:after="46"/>
        <w:rPr>
          <w:rFonts w:ascii="Times New Roman" w:hAnsi="Times New Roman"/>
          <w:color w:val="000000" w:themeColor="text1"/>
          <w:sz w:val="24"/>
          <w:szCs w:val="24"/>
        </w:rPr>
      </w:pPr>
    </w:p>
    <w:p w14:paraId="208B3E29" w14:textId="77777777" w:rsidR="00966123" w:rsidRDefault="00966123" w:rsidP="00966123">
      <w:pPr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5"/>
        </w:rPr>
        <w:t>Date of death</w:t>
      </w:r>
      <w:r>
        <w:rPr>
          <w:rFonts w:ascii="Times New Roman" w:hAnsi="Times New Roman" w:cs="Times New Roman"/>
        </w:rPr>
        <w:t xml:space="preserve"> </w:t>
      </w:r>
    </w:p>
    <w:p w14:paraId="18DC7287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1230CC2C" wp14:editId="751567FB">
                <wp:simplePos x="0" y="0"/>
                <wp:positionH relativeFrom="page">
                  <wp:posOffset>1017587</wp:posOffset>
                </wp:positionH>
                <wp:positionV relativeFrom="paragraph">
                  <wp:posOffset>51614</wp:posOffset>
                </wp:positionV>
                <wp:extent cx="2271052" cy="320829"/>
                <wp:effectExtent l="0" t="0" r="0" b="0"/>
                <wp:wrapNone/>
                <wp:docPr id="133" name="Freeform: Shape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052" cy="3208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71052" h="320827">
                              <a:moveTo>
                                <a:pt x="0" y="0"/>
                              </a:moveTo>
                              <a:lnTo>
                                <a:pt x="2271052" y="0"/>
                              </a:lnTo>
                              <a:lnTo>
                                <a:pt x="2271052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41728088" id="Freeform: Shape 133" o:spid="_x0000_s1026" style="position:absolute;margin-left:80.1pt;margin-top:4.05pt;width:178.8pt;height:25.25pt;z-index:2516582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271052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" path="m,l2271052,r,320827l,320827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5C227165" w14:textId="77777777" w:rsidR="00966123" w:rsidRDefault="00966123" w:rsidP="00966123">
      <w:pPr>
        <w:spacing w:after="265"/>
        <w:rPr>
          <w:rFonts w:ascii="Times New Roman" w:hAnsi="Times New Roman"/>
          <w:color w:val="000000" w:themeColor="text1"/>
          <w:sz w:val="24"/>
          <w:szCs w:val="24"/>
        </w:rPr>
      </w:pPr>
    </w:p>
    <w:p w14:paraId="30650D0E" w14:textId="77777777" w:rsidR="00966123" w:rsidRDefault="00966123" w:rsidP="00966123">
      <w:pPr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5"/>
        </w:rPr>
        <w:t>Place of death</w:t>
      </w:r>
      <w:r>
        <w:rPr>
          <w:rFonts w:ascii="Times New Roman" w:hAnsi="Times New Roman" w:cs="Times New Roman"/>
        </w:rPr>
        <w:t xml:space="preserve"> </w:t>
      </w:r>
    </w:p>
    <w:p w14:paraId="2FB29200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51430AA2" wp14:editId="13FBCBD6">
                <wp:simplePos x="0" y="0"/>
                <wp:positionH relativeFrom="page">
                  <wp:posOffset>1017587</wp:posOffset>
                </wp:positionH>
                <wp:positionV relativeFrom="paragraph">
                  <wp:posOffset>51714</wp:posOffset>
                </wp:positionV>
                <wp:extent cx="6108827" cy="320829"/>
                <wp:effectExtent l="0" t="0" r="0" b="0"/>
                <wp:wrapNone/>
                <wp:docPr id="134" name="Freeform: Shape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827" cy="3208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827" h="320827">
                              <a:moveTo>
                                <a:pt x="0" y="0"/>
                              </a:moveTo>
                              <a:lnTo>
                                <a:pt x="6108827" y="0"/>
                              </a:lnTo>
                              <a:lnTo>
                                <a:pt x="6108827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0475925A" id="Freeform: Shape 134" o:spid="_x0000_s1026" style="position:absolute;margin-left:80.1pt;margin-top:4.05pt;width:481pt;height:25.25pt;z-index:251658273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8827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" path="m,l6108827,r,320827l,320827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7097E183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0DB364CA" w14:textId="77777777" w:rsidR="00966123" w:rsidRDefault="00966123" w:rsidP="00966123">
      <w:pPr>
        <w:spacing w:after="46"/>
        <w:rPr>
          <w:rFonts w:ascii="Times New Roman" w:hAnsi="Times New Roman"/>
          <w:color w:val="000000" w:themeColor="text1"/>
          <w:sz w:val="24"/>
          <w:szCs w:val="24"/>
        </w:rPr>
      </w:pPr>
    </w:p>
    <w:p w14:paraId="362E5926" w14:textId="77777777" w:rsidR="00966123" w:rsidRDefault="00966123" w:rsidP="00966123">
      <w:pPr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4"/>
        </w:rPr>
        <w:t>was cremated on</w:t>
      </w:r>
      <w:r>
        <w:rPr>
          <w:rFonts w:ascii="Times New Roman" w:hAnsi="Times New Roman" w:cs="Times New Roman"/>
        </w:rPr>
        <w:t xml:space="preserve"> </w:t>
      </w:r>
    </w:p>
    <w:p w14:paraId="2B1ED063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3DC78232" wp14:editId="29DA8D82">
                <wp:simplePos x="0" y="0"/>
                <wp:positionH relativeFrom="page">
                  <wp:posOffset>1017587</wp:posOffset>
                </wp:positionH>
                <wp:positionV relativeFrom="paragraph">
                  <wp:posOffset>51626</wp:posOffset>
                </wp:positionV>
                <wp:extent cx="2271052" cy="320829"/>
                <wp:effectExtent l="0" t="0" r="0" b="0"/>
                <wp:wrapNone/>
                <wp:docPr id="135" name="Freeform: Shape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71052" cy="3208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71052" h="320827">
                              <a:moveTo>
                                <a:pt x="0" y="0"/>
                              </a:moveTo>
                              <a:lnTo>
                                <a:pt x="2271052" y="0"/>
                              </a:lnTo>
                              <a:lnTo>
                                <a:pt x="2271052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5C9F6112" id="Freeform: Shape 135" o:spid="_x0000_s1026" style="position:absolute;margin-left:80.1pt;margin-top:4.05pt;width:178.8pt;height:25.25pt;z-index:25165827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271052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" path="m,l2271052,r,320827l,320827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582D27AD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757FD26" w14:textId="77777777" w:rsidR="00966123" w:rsidRDefault="00966123" w:rsidP="00966123">
      <w:pPr>
        <w:spacing w:after="103"/>
        <w:rPr>
          <w:rFonts w:ascii="Times New Roman" w:hAnsi="Times New Roman"/>
          <w:color w:val="000000" w:themeColor="text1"/>
          <w:sz w:val="24"/>
          <w:szCs w:val="24"/>
        </w:rPr>
      </w:pPr>
    </w:p>
    <w:p w14:paraId="65978AD2" w14:textId="77777777" w:rsidR="00966123" w:rsidRDefault="00966123" w:rsidP="00966123">
      <w:pPr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5"/>
        </w:rPr>
        <w:t>Name of crematorium</w:t>
      </w:r>
      <w:r>
        <w:rPr>
          <w:rFonts w:ascii="Times New Roman" w:hAnsi="Times New Roman" w:cs="Times New Roman"/>
        </w:rPr>
        <w:t xml:space="preserve"> </w:t>
      </w:r>
    </w:p>
    <w:p w14:paraId="01B58956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5" behindDoc="0" locked="0" layoutInCell="1" allowOverlap="1" wp14:anchorId="407389CC" wp14:editId="2B7A1B39">
                <wp:simplePos x="0" y="0"/>
                <wp:positionH relativeFrom="page">
                  <wp:posOffset>1017587</wp:posOffset>
                </wp:positionH>
                <wp:positionV relativeFrom="paragraph">
                  <wp:posOffset>45339</wp:posOffset>
                </wp:positionV>
                <wp:extent cx="6108827" cy="320829"/>
                <wp:effectExtent l="0" t="0" r="0" b="0"/>
                <wp:wrapNone/>
                <wp:docPr id="136" name="Freeform: Shape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8827" cy="32082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08827" h="320827">
                              <a:moveTo>
                                <a:pt x="0" y="0"/>
                              </a:moveTo>
                              <a:lnTo>
                                <a:pt x="6108827" y="0"/>
                              </a:lnTo>
                              <a:lnTo>
                                <a:pt x="6108827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50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710B22B4" id="Freeform: Shape 136" o:spid="_x0000_s1026" style="position:absolute;margin-left:80.1pt;margin-top:3.55pt;width:481pt;height:25.25pt;z-index:251658275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08827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" path="m,l6108827,r,320827l,320827,,xm,e" filled="f" strokecolor="#69645f" strokeweight=".5pt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2C626310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557F26D8" w14:textId="77777777" w:rsidR="00966123" w:rsidRDefault="00966123" w:rsidP="00966123">
      <w:pPr>
        <w:spacing w:after="46"/>
        <w:rPr>
          <w:rFonts w:ascii="Times New Roman" w:hAnsi="Times New Roman"/>
          <w:color w:val="000000" w:themeColor="text1"/>
          <w:sz w:val="24"/>
          <w:szCs w:val="24"/>
        </w:rPr>
      </w:pPr>
    </w:p>
    <w:p w14:paraId="0A0208A2" w14:textId="77777777" w:rsidR="00966123" w:rsidRDefault="00966123" w:rsidP="00966123">
      <w:pPr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  <w:spacing w:val="-6"/>
        </w:rPr>
        <w:t>Print your full name</w:t>
      </w:r>
      <w:r>
        <w:rPr>
          <w:rFonts w:ascii="Times New Roman" w:hAnsi="Times New Roman" w:cs="Times New Roman"/>
        </w:rPr>
        <w:t xml:space="preserve"> </w:t>
      </w:r>
    </w:p>
    <w:p w14:paraId="0B11F25E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6" behindDoc="0" locked="0" layoutInCell="1" allowOverlap="1" wp14:anchorId="06731175" wp14:editId="07716E61">
                <wp:simplePos x="0" y="0"/>
                <wp:positionH relativeFrom="page">
                  <wp:posOffset>1017587</wp:posOffset>
                </wp:positionH>
                <wp:positionV relativeFrom="paragraph">
                  <wp:posOffset>51893</wp:posOffset>
                </wp:positionV>
                <wp:extent cx="6112002" cy="320816"/>
                <wp:effectExtent l="0" t="0" r="0" b="0"/>
                <wp:wrapNone/>
                <wp:docPr id="137" name="Freeform: Shape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12002" cy="320816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112002" h="320827">
                              <a:moveTo>
                                <a:pt x="0" y="0"/>
                              </a:moveTo>
                              <a:lnTo>
                                <a:pt x="6112002" y="0"/>
                              </a:lnTo>
                              <a:lnTo>
                                <a:pt x="6112002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49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18623B5" id="Freeform: Shape 137" o:spid="_x0000_s1026" style="position:absolute;margin-left:80.1pt;margin-top:4.1pt;width:481.25pt;height:25.25pt;z-index:25165827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12002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" path="m,l6112002,r,320827l,320827,,xm,e" filled="f" strokecolor="#69645f" strokeweight=".17636mm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4A8BA683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A7FC96D" w14:textId="77777777" w:rsidR="00966123" w:rsidRDefault="00966123" w:rsidP="00966123">
      <w:pPr>
        <w:spacing w:after="48"/>
        <w:rPr>
          <w:rFonts w:ascii="Times New Roman" w:hAnsi="Times New Roman"/>
          <w:color w:val="000000" w:themeColor="text1"/>
          <w:sz w:val="24"/>
          <w:szCs w:val="24"/>
        </w:rPr>
      </w:pPr>
    </w:p>
    <w:p w14:paraId="435F52A2" w14:textId="77777777" w:rsidR="00966123" w:rsidRDefault="00966123" w:rsidP="00966123">
      <w:pPr>
        <w:tabs>
          <w:tab w:val="left" w:pos="7095"/>
        </w:tabs>
        <w:spacing w:line="259" w:lineRule="exact"/>
        <w:ind w:left="1080"/>
        <w:rPr>
          <w:rFonts w:ascii="Times New Roman" w:hAnsi="Times New Roman" w:cs="Times New Roman"/>
          <w:color w:val="010302"/>
        </w:rPr>
      </w:pPr>
      <w:r>
        <w:rPr>
          <w:rFonts w:ascii="Arial" w:hAnsi="Arial" w:cs="Arial"/>
          <w:color w:val="000000"/>
        </w:rPr>
        <w:t>Signed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pacing w:val="-8"/>
        </w:rPr>
        <w:t>Dated</w:t>
      </w:r>
      <w:r>
        <w:rPr>
          <w:rFonts w:ascii="Times New Roman" w:hAnsi="Times New Roman" w:cs="Times New Roman"/>
        </w:rPr>
        <w:t xml:space="preserve"> </w:t>
      </w:r>
    </w:p>
    <w:p w14:paraId="3AF1EA3E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77" behindDoc="0" locked="0" layoutInCell="1" allowOverlap="1" wp14:anchorId="25A42D8C" wp14:editId="26741114">
                <wp:simplePos x="0" y="0"/>
                <wp:positionH relativeFrom="page">
                  <wp:posOffset>1017587</wp:posOffset>
                </wp:positionH>
                <wp:positionV relativeFrom="paragraph">
                  <wp:posOffset>50533</wp:posOffset>
                </wp:positionV>
                <wp:extent cx="3232823" cy="428819"/>
                <wp:effectExtent l="0" t="0" r="0" b="0"/>
                <wp:wrapNone/>
                <wp:docPr id="138" name="Freeform: Shape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32823" cy="428819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232823" h="428828">
                              <a:moveTo>
                                <a:pt x="0" y="0"/>
                              </a:moveTo>
                              <a:lnTo>
                                <a:pt x="3232823" y="0"/>
                              </a:lnTo>
                              <a:lnTo>
                                <a:pt x="3232823" y="428828"/>
                              </a:lnTo>
                              <a:lnTo>
                                <a:pt x="0" y="428828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49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3571FA6B" id="Freeform: Shape 138" o:spid="_x0000_s1026" style="position:absolute;margin-left:80.1pt;margin-top:4pt;width:254.55pt;height:33.75pt;z-index:251658277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3232823,428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" path="m,l3232823,r,428828l,428828,,xm,e" filled="f" strokecolor="#69645f" strokeweight=".17636mm">
                <v:stroke miterlimit="83231f" joinstyle="miter"/>
                <v:path arrowok="t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78" behindDoc="0" locked="0" layoutInCell="1" allowOverlap="1" wp14:anchorId="4DBFEF1A" wp14:editId="5744932F">
                <wp:simplePos x="0" y="0"/>
                <wp:positionH relativeFrom="page">
                  <wp:posOffset>4837582</wp:posOffset>
                </wp:positionH>
                <wp:positionV relativeFrom="paragraph">
                  <wp:posOffset>50533</wp:posOffset>
                </wp:positionV>
                <wp:extent cx="2287243" cy="320817"/>
                <wp:effectExtent l="0" t="0" r="0" b="0"/>
                <wp:wrapNone/>
                <wp:docPr id="139" name="Freeform: Shape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7243" cy="320817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287231" h="320827">
                              <a:moveTo>
                                <a:pt x="0" y="0"/>
                              </a:moveTo>
                              <a:lnTo>
                                <a:pt x="2287231" y="0"/>
                              </a:lnTo>
                              <a:lnTo>
                                <a:pt x="2287231" y="320827"/>
                              </a:lnTo>
                              <a:lnTo>
                                <a:pt x="0" y="320827"/>
                              </a:lnTo>
                              <a:close/>
                              <a:moveTo>
                                <a:pt x="0" y="0"/>
                              </a:moveTo>
                            </a:path>
                          </a:pathLst>
                        </a:custGeom>
                        <a:noFill/>
                        <a:ln w="6349" cap="flat" cmpd="sng">
                          <a:solidFill>
                            <a:srgbClr val="69645F">
                              <a:alpha val="100000"/>
                            </a:srgbClr>
                          </a:solidFill>
                          <a:miter lim="127000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shape w14:anchorId="683A2F9C" id="Freeform: Shape 139" o:spid="_x0000_s1026" style="position:absolute;margin-left:380.9pt;margin-top:4pt;width:180.1pt;height:25.25pt;z-index:25165827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2287231,3208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" path="m,l2287231,r,320827l,320827,,xm,e" filled="f" strokecolor="#69645f" strokeweight=".17636mm">
                <v:stroke miterlimit="83231f" joinstyle="miter"/>
                <v:path arrowok="t"/>
                <w10:wrap anchorx="page"/>
              </v:shape>
            </w:pict>
          </mc:Fallback>
        </mc:AlternateContent>
      </w:r>
    </w:p>
    <w:p w14:paraId="6DB41ABF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1730381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A574E2D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325F0484" w14:textId="77777777" w:rsidR="00966123" w:rsidRDefault="00966123" w:rsidP="00966123">
      <w:pPr>
        <w:rPr>
          <w:rFonts w:ascii="Times New Roman" w:hAnsi="Times New Roman"/>
          <w:color w:val="000000" w:themeColor="text1"/>
          <w:sz w:val="24"/>
          <w:szCs w:val="24"/>
        </w:rPr>
      </w:pPr>
    </w:p>
    <w:p w14:paraId="6482BEF6" w14:textId="77777777" w:rsidR="00966123" w:rsidRDefault="00966123" w:rsidP="00966123">
      <w:pPr>
        <w:tabs>
          <w:tab w:val="left" w:pos="6108"/>
        </w:tabs>
        <w:spacing w:line="188" w:lineRule="exact"/>
        <w:ind w:left="160"/>
        <w:rPr>
          <w:rFonts w:ascii="Times New Roman" w:hAnsi="Times New Roman" w:cs="Times New Roman"/>
          <w:color w:val="010302"/>
        </w:rPr>
        <w:sectPr w:rsidR="00966123">
          <w:type w:val="continuous"/>
          <w:pgSz w:w="11915" w:h="17327"/>
          <w:pgMar w:top="306" w:right="500" w:bottom="140" w:left="500" w:header="708" w:footer="708" w:gutter="0"/>
          <w:cols w:space="720"/>
          <w:docGrid w:linePitch="360"/>
        </w:sectPr>
      </w:pPr>
      <w:r>
        <w:rPr>
          <w:rFonts w:ascii="Arial" w:hAnsi="Arial" w:cs="Arial"/>
          <w:color w:val="000000"/>
          <w:sz w:val="16"/>
          <w:szCs w:val="16"/>
        </w:rPr>
        <w:t xml:space="preserve">Cremation 6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pacing w:val="-21"/>
          <w:sz w:val="16"/>
          <w:szCs w:val="16"/>
        </w:rPr>
        <w:t>3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14:paraId="02E3D314" w14:textId="25C10730" w:rsidR="00482FEB" w:rsidRPr="005D4CA6" w:rsidRDefault="00482FEB" w:rsidP="005D4CA6">
      <w:pPr>
        <w:pStyle w:val="Heading1"/>
      </w:pPr>
      <w:bookmarkStart w:id="9" w:name="_Toc187313647"/>
      <w:r>
        <w:lastRenderedPageBreak/>
        <w:t>99</w:t>
      </w:r>
      <w:r w:rsidR="003D401A">
        <w:t>(</w:t>
      </w:r>
      <w:r>
        <w:t>R</w:t>
      </w:r>
      <w:r w:rsidR="003D401A">
        <w:t>EV)A</w:t>
      </w:r>
      <w:r w:rsidR="00CE1A67">
        <w:t xml:space="preserve"> C</w:t>
      </w:r>
      <w:r w:rsidR="008B1C56">
        <w:t>oroner’s</w:t>
      </w:r>
      <w:r w:rsidR="00CE1A67">
        <w:t xml:space="preserve"> C</w:t>
      </w:r>
      <w:r w:rsidR="008B1C56">
        <w:t>ertificate</w:t>
      </w:r>
      <w:r w:rsidR="00CE1A67">
        <w:t xml:space="preserve"> </w:t>
      </w:r>
      <w:r w:rsidR="008B1C56">
        <w:t>after</w:t>
      </w:r>
      <w:r w:rsidR="00CE1A67">
        <w:t xml:space="preserve"> I</w:t>
      </w:r>
      <w:r w:rsidR="008B1C56">
        <w:t>nquest</w:t>
      </w:r>
      <w:bookmarkEnd w:id="9"/>
    </w:p>
    <w:p w14:paraId="792546DB" w14:textId="77777777" w:rsidR="00482FEB" w:rsidRDefault="00482FEB" w:rsidP="005D4CA6">
      <w:pPr>
        <w:spacing w:after="0" w:line="240" w:lineRule="auto"/>
        <w:rPr>
          <w:rFonts w:ascii="Arial" w:hAnsi="Arial" w:cs="Arial"/>
          <w:color w:val="000000"/>
          <w:spacing w:val="-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25"/>
        <w:gridCol w:w="4949"/>
        <w:gridCol w:w="486"/>
        <w:gridCol w:w="1049"/>
        <w:gridCol w:w="338"/>
        <w:gridCol w:w="1358"/>
      </w:tblGrid>
      <w:tr w:rsidR="00482FEB" w14:paraId="1C116A28" w14:textId="77777777" w:rsidTr="00326383">
        <w:tc>
          <w:tcPr>
            <w:tcW w:w="7674" w:type="dxa"/>
            <w:gridSpan w:val="2"/>
            <w:vMerge w:val="restart"/>
            <w:vAlign w:val="center"/>
          </w:tcPr>
          <w:p w14:paraId="261C404A" w14:textId="09A18694" w:rsidR="00482FEB" w:rsidRDefault="00482FEB" w:rsidP="005D4CA6">
            <w:pPr>
              <w:jc w:val="center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CORONER’S CERTIF</w:t>
            </w:r>
            <w:r w:rsidR="000022A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CATE AFTER INQUEST</w:t>
            </w:r>
          </w:p>
        </w:tc>
        <w:tc>
          <w:tcPr>
            <w:tcW w:w="486" w:type="dxa"/>
            <w:tcBorders>
              <w:top w:val="nil"/>
              <w:bottom w:val="nil"/>
            </w:tcBorders>
          </w:tcPr>
          <w:p w14:paraId="24DB23B0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745" w:type="dxa"/>
            <w:gridSpan w:val="3"/>
          </w:tcPr>
          <w:p w14:paraId="05F4D163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To be completed by Registrar</w:t>
            </w:r>
          </w:p>
        </w:tc>
      </w:tr>
      <w:tr w:rsidR="003314AB" w14:paraId="3E5483EC" w14:textId="77777777" w:rsidTr="00326383">
        <w:tc>
          <w:tcPr>
            <w:tcW w:w="7674" w:type="dxa"/>
            <w:gridSpan w:val="2"/>
            <w:vMerge/>
            <w:tcBorders>
              <w:bottom w:val="single" w:sz="4" w:space="0" w:color="auto"/>
            </w:tcBorders>
          </w:tcPr>
          <w:p w14:paraId="4E57B009" w14:textId="77777777" w:rsidR="003314AB" w:rsidRDefault="003314A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bottom w:val="nil"/>
            </w:tcBorders>
          </w:tcPr>
          <w:p w14:paraId="15093817" w14:textId="77777777" w:rsidR="003314AB" w:rsidRDefault="003314A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387" w:type="dxa"/>
            <w:gridSpan w:val="2"/>
          </w:tcPr>
          <w:p w14:paraId="1DB996A3" w14:textId="6C265788" w:rsidR="003314AB" w:rsidRDefault="009D6FF8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District &amp; SD Nos</w:t>
            </w:r>
          </w:p>
        </w:tc>
        <w:tc>
          <w:tcPr>
            <w:tcW w:w="1358" w:type="dxa"/>
          </w:tcPr>
          <w:p w14:paraId="73D49B3E" w14:textId="77777777" w:rsidR="003314AB" w:rsidRDefault="003314A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482FEB" w14:paraId="7CCCBAF5" w14:textId="77777777" w:rsidTr="00326383">
        <w:tc>
          <w:tcPr>
            <w:tcW w:w="7674" w:type="dxa"/>
            <w:gridSpan w:val="2"/>
            <w:vMerge/>
            <w:tcBorders>
              <w:bottom w:val="single" w:sz="4" w:space="0" w:color="auto"/>
            </w:tcBorders>
          </w:tcPr>
          <w:p w14:paraId="632233EE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bottom w:val="nil"/>
            </w:tcBorders>
          </w:tcPr>
          <w:p w14:paraId="322F2287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387" w:type="dxa"/>
            <w:gridSpan w:val="2"/>
          </w:tcPr>
          <w:p w14:paraId="554C728D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Register No.</w:t>
            </w:r>
          </w:p>
        </w:tc>
        <w:tc>
          <w:tcPr>
            <w:tcW w:w="1358" w:type="dxa"/>
          </w:tcPr>
          <w:p w14:paraId="70D37F6F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482FEB" w14:paraId="3C7569B4" w14:textId="77777777" w:rsidTr="00326383">
        <w:tc>
          <w:tcPr>
            <w:tcW w:w="2725" w:type="dxa"/>
            <w:tcBorders>
              <w:left w:val="nil"/>
              <w:bottom w:val="nil"/>
              <w:right w:val="nil"/>
            </w:tcBorders>
          </w:tcPr>
          <w:p w14:paraId="552D5019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949" w:type="dxa"/>
            <w:tcBorders>
              <w:left w:val="nil"/>
              <w:bottom w:val="nil"/>
              <w:right w:val="nil"/>
            </w:tcBorders>
          </w:tcPr>
          <w:p w14:paraId="4666BC1A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</w:tcBorders>
          </w:tcPr>
          <w:p w14:paraId="6E4B164C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049" w:type="dxa"/>
          </w:tcPr>
          <w:p w14:paraId="51A34E2E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Entry No.</w:t>
            </w:r>
          </w:p>
        </w:tc>
        <w:tc>
          <w:tcPr>
            <w:tcW w:w="1696" w:type="dxa"/>
            <w:gridSpan w:val="2"/>
          </w:tcPr>
          <w:p w14:paraId="00FB1C32" w14:textId="19CCAE1E" w:rsidR="00482FEB" w:rsidRDefault="003D401A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XXXXXXXXX</w:t>
            </w:r>
          </w:p>
        </w:tc>
      </w:tr>
    </w:tbl>
    <w:p w14:paraId="7F64F96D" w14:textId="77777777" w:rsidR="00482FEB" w:rsidRPr="001A5D09" w:rsidRDefault="00482FEB" w:rsidP="005D4CA6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5"/>
        <w:gridCol w:w="6443"/>
        <w:gridCol w:w="3229"/>
      </w:tblGrid>
      <w:tr w:rsidR="00482FEB" w14:paraId="3F7282AF" w14:textId="77777777">
        <w:tc>
          <w:tcPr>
            <w:tcW w:w="1271" w:type="dxa"/>
            <w:tcBorders>
              <w:top w:val="nil"/>
              <w:left w:val="nil"/>
              <w:bottom w:val="nil"/>
            </w:tcBorders>
          </w:tcPr>
          <w:p w14:paraId="5FC1CA80" w14:textId="7D3D9384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 To the  </w:t>
            </w:r>
          </w:p>
        </w:tc>
        <w:tc>
          <w:tcPr>
            <w:tcW w:w="6662" w:type="dxa"/>
          </w:tcPr>
          <w:p w14:paraId="28826CBD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307" w:type="dxa"/>
            <w:tcBorders>
              <w:top w:val="nil"/>
              <w:bottom w:val="nil"/>
              <w:right w:val="nil"/>
            </w:tcBorders>
          </w:tcPr>
          <w:p w14:paraId="2E925924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Registrar of Births and Deaths</w:t>
            </w:r>
          </w:p>
        </w:tc>
      </w:tr>
    </w:tbl>
    <w:p w14:paraId="270C4DCA" w14:textId="77777777" w:rsidR="00482FEB" w:rsidRPr="001A5D09" w:rsidRDefault="00482FEB" w:rsidP="005D4CA6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907"/>
      </w:tblGrid>
      <w:tr w:rsidR="00482FEB" w14:paraId="67E95D14" w14:textId="77777777">
        <w:tc>
          <w:tcPr>
            <w:tcW w:w="11240" w:type="dxa"/>
          </w:tcPr>
          <w:p w14:paraId="1E110C89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Inquest held on</w:t>
            </w:r>
          </w:p>
          <w:p w14:paraId="0F1AA88F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at</w:t>
            </w:r>
          </w:p>
          <w:p w14:paraId="0CC11FB0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Was a post-mortem held?</w:t>
            </w:r>
          </w:p>
        </w:tc>
      </w:tr>
    </w:tbl>
    <w:p w14:paraId="7EA4C6AB" w14:textId="77777777" w:rsidR="00482FEB" w:rsidRPr="00870B7F" w:rsidRDefault="00482FEB" w:rsidP="005D4CA6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7"/>
        <w:gridCol w:w="1505"/>
        <w:gridCol w:w="2456"/>
        <w:gridCol w:w="1373"/>
        <w:gridCol w:w="4036"/>
      </w:tblGrid>
      <w:tr w:rsidR="00482FEB" w14:paraId="00249DDF" w14:textId="77777777" w:rsidTr="59C11D60">
        <w:tc>
          <w:tcPr>
            <w:tcW w:w="11240" w:type="dxa"/>
            <w:gridSpan w:val="5"/>
            <w:tcBorders>
              <w:bottom w:val="single" w:sz="4" w:space="0" w:color="auto"/>
            </w:tcBorders>
          </w:tcPr>
          <w:p w14:paraId="1266785F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PART I PARTICULARS OF DECEASED (Not stillborn – see separate Form 99A)</w:t>
            </w:r>
          </w:p>
        </w:tc>
      </w:tr>
      <w:tr w:rsidR="00482FEB" w14:paraId="389AF633" w14:textId="77777777" w:rsidTr="59C11D60">
        <w:tc>
          <w:tcPr>
            <w:tcW w:w="5665" w:type="dxa"/>
            <w:gridSpan w:val="3"/>
            <w:tcBorders>
              <w:top w:val="single" w:sz="4" w:space="0" w:color="auto"/>
              <w:right w:val="nil"/>
            </w:tcBorders>
          </w:tcPr>
          <w:p w14:paraId="17C920D2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1. </w:t>
            </w:r>
            <w:r w:rsidRPr="00785594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Date and place of death</w:t>
            </w:r>
          </w:p>
          <w:p w14:paraId="19FCE399" w14:textId="77777777" w:rsidR="00482FEB" w:rsidRPr="00785594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5575" w:type="dxa"/>
            <w:gridSpan w:val="2"/>
            <w:tcBorders>
              <w:top w:val="single" w:sz="4" w:space="0" w:color="auto"/>
              <w:left w:val="nil"/>
            </w:tcBorders>
          </w:tcPr>
          <w:p w14:paraId="15B4151F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482FEB" w14:paraId="53A52FD9" w14:textId="77777777" w:rsidTr="59C11D60">
        <w:tc>
          <w:tcPr>
            <w:tcW w:w="5665" w:type="dxa"/>
            <w:gridSpan w:val="3"/>
          </w:tcPr>
          <w:p w14:paraId="2BE3C772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2. </w:t>
            </w:r>
            <w:r w:rsidRPr="00816BCF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Name and surname</w:t>
            </w:r>
          </w:p>
          <w:p w14:paraId="5C671FF4" w14:textId="77777777" w:rsidR="00482FEB" w:rsidRPr="00816BCF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B41AEAD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157" w:type="dxa"/>
          </w:tcPr>
          <w:p w14:paraId="21D7174A" w14:textId="77777777" w:rsidR="00482FEB" w:rsidRPr="00816BCF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3. </w:t>
            </w:r>
            <w:r w:rsidRPr="00816BCF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Sex</w:t>
            </w:r>
          </w:p>
        </w:tc>
      </w:tr>
      <w:tr w:rsidR="00482FEB" w14:paraId="6626B2C9" w14:textId="77777777" w:rsidTr="59C11D60">
        <w:trPr>
          <w:trHeight w:val="470"/>
        </w:trPr>
        <w:tc>
          <w:tcPr>
            <w:tcW w:w="7083" w:type="dxa"/>
            <w:gridSpan w:val="4"/>
          </w:tcPr>
          <w:p w14:paraId="032979FE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5. Date and place of birth</w:t>
            </w:r>
          </w:p>
        </w:tc>
        <w:tc>
          <w:tcPr>
            <w:tcW w:w="4157" w:type="dxa"/>
          </w:tcPr>
          <w:p w14:paraId="6939B6CD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4. Maiden surname of woman who has married</w:t>
            </w:r>
          </w:p>
        </w:tc>
      </w:tr>
      <w:tr w:rsidR="00482FEB" w14:paraId="104CFB87" w14:textId="77777777" w:rsidTr="59C11D60">
        <w:tc>
          <w:tcPr>
            <w:tcW w:w="3114" w:type="dxa"/>
            <w:gridSpan w:val="2"/>
            <w:tcBorders>
              <w:right w:val="nil"/>
            </w:tcBorders>
          </w:tcPr>
          <w:p w14:paraId="75A5B177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6. Occupation and usual address</w:t>
            </w:r>
          </w:p>
          <w:p w14:paraId="70962A5F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8126" w:type="dxa"/>
            <w:gridSpan w:val="3"/>
            <w:tcBorders>
              <w:left w:val="nil"/>
            </w:tcBorders>
          </w:tcPr>
          <w:p w14:paraId="4BE4805D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14:paraId="181D4163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14:paraId="35621F06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482FEB" w14:paraId="14BDF6AB" w14:textId="77777777" w:rsidTr="59C11D60">
        <w:tc>
          <w:tcPr>
            <w:tcW w:w="1555" w:type="dxa"/>
            <w:tcBorders>
              <w:right w:val="nil"/>
            </w:tcBorders>
          </w:tcPr>
          <w:p w14:paraId="745A356B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Cause of death</w:t>
            </w:r>
          </w:p>
        </w:tc>
        <w:tc>
          <w:tcPr>
            <w:tcW w:w="9685" w:type="dxa"/>
            <w:gridSpan w:val="4"/>
            <w:tcBorders>
              <w:left w:val="nil"/>
            </w:tcBorders>
          </w:tcPr>
          <w:p w14:paraId="43C03FBC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 w:rsidRPr="59C11D6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(a)</w:t>
            </w:r>
          </w:p>
          <w:p w14:paraId="4159DE7F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(b)</w:t>
            </w:r>
          </w:p>
          <w:p w14:paraId="2FB987C1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(c)</w:t>
            </w:r>
          </w:p>
          <w:p w14:paraId="7B99B3E0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(d)</w:t>
            </w:r>
          </w:p>
          <w:p w14:paraId="5296A47D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14:paraId="78314305" w14:textId="77777777" w:rsidR="00482FEB" w:rsidRDefault="00482FEB" w:rsidP="59C11D6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59C11D6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II</w:t>
            </w:r>
          </w:p>
          <w:p w14:paraId="14E52170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14:paraId="35407AAA" w14:textId="0142C58E" w:rsidR="00482FEB" w:rsidRDefault="00643B70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Conclusion</w:t>
            </w:r>
          </w:p>
          <w:p w14:paraId="05AE8F59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482FEB" w14:paraId="3987F35E" w14:textId="77777777" w:rsidTr="59C11D60">
        <w:tc>
          <w:tcPr>
            <w:tcW w:w="11240" w:type="dxa"/>
            <w:gridSpan w:val="5"/>
          </w:tcPr>
          <w:p w14:paraId="56ACAD7A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Ethnicity (if known)</w:t>
            </w:r>
          </w:p>
        </w:tc>
      </w:tr>
      <w:tr w:rsidR="00482FEB" w14:paraId="49D79650" w14:textId="77777777" w:rsidTr="59C11D60">
        <w:tc>
          <w:tcPr>
            <w:tcW w:w="5665" w:type="dxa"/>
            <w:gridSpan w:val="3"/>
          </w:tcPr>
          <w:p w14:paraId="2F903305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Was the deceased pregnant within the year prior to their death?</w:t>
            </w:r>
          </w:p>
        </w:tc>
        <w:tc>
          <w:tcPr>
            <w:tcW w:w="5575" w:type="dxa"/>
            <w:gridSpan w:val="2"/>
          </w:tcPr>
          <w:p w14:paraId="4A020070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482FEB" w14:paraId="6E0ACF55" w14:textId="77777777" w:rsidTr="59C11D60">
        <w:tc>
          <w:tcPr>
            <w:tcW w:w="5665" w:type="dxa"/>
            <w:gridSpan w:val="3"/>
          </w:tcPr>
          <w:p w14:paraId="6EAE5BCB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Did the pregnancy contribute to the death?</w:t>
            </w:r>
          </w:p>
        </w:tc>
        <w:tc>
          <w:tcPr>
            <w:tcW w:w="5575" w:type="dxa"/>
            <w:gridSpan w:val="2"/>
          </w:tcPr>
          <w:p w14:paraId="320467B1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</w:tbl>
    <w:p w14:paraId="2FC0EE82" w14:textId="77777777" w:rsidR="00482FEB" w:rsidRPr="00EC5A5D" w:rsidRDefault="00482FEB" w:rsidP="005D4CA6">
      <w:pPr>
        <w:spacing w:after="0" w:line="240" w:lineRule="auto"/>
        <w:rPr>
          <w:sz w:val="14"/>
          <w:szCs w:val="14"/>
        </w:rPr>
      </w:pPr>
    </w:p>
    <w:p w14:paraId="043AAB0E" w14:textId="77777777" w:rsidR="00482FEB" w:rsidRPr="00EC5A5D" w:rsidRDefault="00482FEB" w:rsidP="005D4CA6">
      <w:pPr>
        <w:spacing w:after="0" w:line="240" w:lineRule="auto"/>
        <w:rPr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1367"/>
        <w:gridCol w:w="3815"/>
        <w:gridCol w:w="4312"/>
      </w:tblGrid>
      <w:tr w:rsidR="00482FEB" w14:paraId="26018BBD" w14:textId="77777777">
        <w:trPr>
          <w:trHeight w:val="295"/>
        </w:trPr>
        <w:tc>
          <w:tcPr>
            <w:tcW w:w="2810" w:type="dxa"/>
            <w:gridSpan w:val="2"/>
            <w:tcBorders>
              <w:right w:val="nil"/>
            </w:tcBorders>
          </w:tcPr>
          <w:p w14:paraId="59C0F9B9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PART II</w:t>
            </w:r>
            <w:r w:rsidRPr="09954E27">
              <w:rPr>
                <w:rFonts w:ascii="Arial" w:hAnsi="Arial" w:cs="Arial"/>
                <w:color w:val="000000" w:themeColor="text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BURIAL/CREMATION</w:t>
            </w:r>
          </w:p>
        </w:tc>
        <w:tc>
          <w:tcPr>
            <w:tcW w:w="3989" w:type="dxa"/>
            <w:tcBorders>
              <w:left w:val="nil"/>
              <w:bottom w:val="single" w:sz="4" w:space="0" w:color="auto"/>
              <w:right w:val="nil"/>
            </w:tcBorders>
          </w:tcPr>
          <w:p w14:paraId="5B390C8A" w14:textId="77777777" w:rsidR="00482FEB" w:rsidRPr="00187BF1" w:rsidRDefault="00482FEB" w:rsidP="005D4CA6">
            <w:pPr>
              <w:jc w:val="right"/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441" w:type="dxa"/>
            <w:tcBorders>
              <w:left w:val="nil"/>
              <w:bottom w:val="single" w:sz="4" w:space="0" w:color="auto"/>
            </w:tcBorders>
          </w:tcPr>
          <w:p w14:paraId="36A2FE46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Ϯ Enter Order for Burial/Certificate 6 for Cremation</w:t>
            </w:r>
          </w:p>
        </w:tc>
      </w:tr>
      <w:tr w:rsidR="00482FEB" w14:paraId="2F30E680" w14:textId="77777777">
        <w:trPr>
          <w:trHeight w:val="295"/>
        </w:trPr>
        <w:tc>
          <w:tcPr>
            <w:tcW w:w="1413" w:type="dxa"/>
            <w:tcBorders>
              <w:right w:val="nil"/>
            </w:tcBorders>
          </w:tcPr>
          <w:p w14:paraId="245A9001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I have issued ϯ</w:t>
            </w:r>
          </w:p>
        </w:tc>
        <w:tc>
          <w:tcPr>
            <w:tcW w:w="9827" w:type="dxa"/>
            <w:gridSpan w:val="3"/>
            <w:tcBorders>
              <w:left w:val="nil"/>
              <w:bottom w:val="single" w:sz="4" w:space="0" w:color="auto"/>
            </w:tcBorders>
          </w:tcPr>
          <w:p w14:paraId="41532EA2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482FEB" w14:paraId="7846506C" w14:textId="77777777">
        <w:trPr>
          <w:trHeight w:val="295"/>
        </w:trPr>
        <w:tc>
          <w:tcPr>
            <w:tcW w:w="1413" w:type="dxa"/>
            <w:tcBorders>
              <w:right w:val="nil"/>
            </w:tcBorders>
          </w:tcPr>
          <w:p w14:paraId="02079AB0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9827" w:type="dxa"/>
            <w:gridSpan w:val="3"/>
            <w:tcBorders>
              <w:left w:val="nil"/>
            </w:tcBorders>
          </w:tcPr>
          <w:p w14:paraId="78C611C6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on</w:t>
            </w:r>
          </w:p>
          <w:p w14:paraId="61A4CFD7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to</w:t>
            </w:r>
          </w:p>
          <w:p w14:paraId="0AC66611" w14:textId="77777777" w:rsidR="00482FEB" w:rsidRDefault="00482FEB" w:rsidP="005D4CA6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of</w:t>
            </w:r>
          </w:p>
        </w:tc>
      </w:tr>
    </w:tbl>
    <w:tbl>
      <w:tblPr>
        <w:tblpPr w:leftFromText="180" w:rightFromText="180" w:vertAnchor="text" w:horzAnchor="margin" w:tblpY="92"/>
        <w:tblW w:w="1089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0"/>
        <w:gridCol w:w="1005"/>
        <w:gridCol w:w="2499"/>
        <w:gridCol w:w="425"/>
        <w:gridCol w:w="2251"/>
      </w:tblGrid>
      <w:tr w:rsidR="00482FEB" w:rsidRPr="0027774C" w14:paraId="1FA3D6F8" w14:textId="77777777" w:rsidTr="0074537A">
        <w:trPr>
          <w:trHeight w:val="150"/>
        </w:trPr>
        <w:tc>
          <w:tcPr>
            <w:tcW w:w="8214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3C882C8E" w14:textId="26CCA0ED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PART </w:t>
            </w:r>
            <w:proofErr w:type="gramStart"/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IV  MARITAL</w:t>
            </w:r>
            <w:proofErr w:type="gramEnd"/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CONDITION etc. All persons aged 1</w:t>
            </w:r>
            <w:r w:rsidR="00E75920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6</w:t>
            </w: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and over </w:t>
            </w:r>
          </w:p>
          <w:p w14:paraId="4F221E06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Insert appropriate number in box 1 Single 2 Married 3 Widowed 4 Divorced 5 Civil Partner 6 Surviving Civil Partner 7 Civil Partnership </w:t>
            </w:r>
            <w:proofErr w:type="gramStart"/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Dissolved  8</w:t>
            </w:r>
            <w:proofErr w:type="gramEnd"/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Not Known </w:t>
            </w:r>
          </w:p>
          <w:p w14:paraId="6AE6AF3C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                                                                                  </w:t>
            </w:r>
          </w:p>
          <w:p w14:paraId="2EDD6F95" w14:textId="618199C9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If married enter date of birth of surviving spouse                             Day </w:t>
            </w:r>
            <w:r w:rsidR="0074537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Month Year            </w:t>
            </w:r>
          </w:p>
          <w:p w14:paraId="000E786E" w14:textId="2A084B0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If in a civil partnership enter date of birth of surviving civil partner     XX  </w:t>
            </w:r>
            <w:r w:rsidR="0074537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 </w:t>
            </w:r>
            <w:proofErr w:type="spellStart"/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XX</w:t>
            </w:r>
            <w:proofErr w:type="spellEnd"/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      XX</w:t>
            </w:r>
            <w:r w:rsidR="00A26255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XX</w:t>
            </w: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462ECA82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51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hideMark/>
          </w:tcPr>
          <w:p w14:paraId="0C1BC010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482FEB" w:rsidRPr="0027774C" w14:paraId="5251256A" w14:textId="77777777" w:rsidTr="0074537A">
        <w:trPr>
          <w:trHeight w:val="150"/>
        </w:trPr>
        <w:tc>
          <w:tcPr>
            <w:tcW w:w="821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6B7AA190" w14:textId="77777777" w:rsidR="00482FEB" w:rsidRPr="0027774C" w:rsidRDefault="00482FEB" w:rsidP="005D4CA6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94F75D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5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93E9" w14:textId="77777777" w:rsidR="00482FEB" w:rsidRPr="0027774C" w:rsidRDefault="00482FEB" w:rsidP="005D4CA6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</w:tr>
      <w:tr w:rsidR="00482FEB" w:rsidRPr="0027774C" w14:paraId="31B38E0B" w14:textId="77777777" w:rsidTr="0074537A">
        <w:trPr>
          <w:trHeight w:val="150"/>
        </w:trPr>
        <w:tc>
          <w:tcPr>
            <w:tcW w:w="8214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vAlign w:val="center"/>
            <w:hideMark/>
          </w:tcPr>
          <w:p w14:paraId="0E153033" w14:textId="77777777" w:rsidR="00482FEB" w:rsidRPr="0027774C" w:rsidRDefault="00482FEB" w:rsidP="005D4CA6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5DE6BC17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2251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A9498" w14:textId="77777777" w:rsidR="00482FEB" w:rsidRPr="0027774C" w:rsidRDefault="00482FEB" w:rsidP="005D4CA6">
            <w:pPr>
              <w:spacing w:after="0" w:line="240" w:lineRule="auto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</w:p>
        </w:tc>
      </w:tr>
      <w:tr w:rsidR="00482FEB" w:rsidRPr="0027774C" w14:paraId="5D9B1F96" w14:textId="77777777">
        <w:trPr>
          <w:trHeight w:val="300"/>
        </w:trPr>
        <w:tc>
          <w:tcPr>
            <w:tcW w:w="5715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505D1B87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517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1EF5FA96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482FEB" w:rsidRPr="0027774C" w14:paraId="4B623103" w14:textId="77777777">
        <w:trPr>
          <w:trHeight w:val="300"/>
        </w:trPr>
        <w:tc>
          <w:tcPr>
            <w:tcW w:w="571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2317A831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I certify that the findings of the inquest were as above </w:t>
            </w:r>
          </w:p>
        </w:tc>
        <w:tc>
          <w:tcPr>
            <w:tcW w:w="5175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D9C2C73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482FEB" w:rsidRPr="0027774C" w14:paraId="4C7BC24C" w14:textId="77777777">
        <w:trPr>
          <w:trHeight w:val="300"/>
        </w:trPr>
        <w:tc>
          <w:tcPr>
            <w:tcW w:w="47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shd w:val="clear" w:color="auto" w:fill="auto"/>
            <w:hideMark/>
          </w:tcPr>
          <w:p w14:paraId="10FF15E3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Date </w:t>
            </w:r>
          </w:p>
          <w:p w14:paraId="24F7581E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180" w:type="dxa"/>
            <w:gridSpan w:val="4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3FFC48A5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Signed </w:t>
            </w:r>
          </w:p>
        </w:tc>
      </w:tr>
      <w:tr w:rsidR="00482FEB" w:rsidRPr="0027774C" w14:paraId="378F4615" w14:textId="77777777">
        <w:trPr>
          <w:trHeight w:val="300"/>
        </w:trPr>
        <w:tc>
          <w:tcPr>
            <w:tcW w:w="471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hideMark/>
          </w:tcPr>
          <w:p w14:paraId="38C3A165" w14:textId="0161957D" w:rsidR="00482FEB" w:rsidRPr="0027774C" w:rsidRDefault="0010104F" w:rsidP="000C5ED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Coroner n</w:t>
            </w:r>
            <w:r w:rsidR="00482FEB"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ame </w:t>
            </w:r>
          </w:p>
        </w:tc>
        <w:tc>
          <w:tcPr>
            <w:tcW w:w="618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44136826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482FEB" w:rsidRPr="0027774C" w14:paraId="3666B5B1" w14:textId="77777777">
        <w:trPr>
          <w:trHeight w:val="300"/>
        </w:trPr>
        <w:tc>
          <w:tcPr>
            <w:tcW w:w="4710" w:type="dxa"/>
            <w:tcBorders>
              <w:top w:val="nil"/>
              <w:left w:val="single" w:sz="6" w:space="0" w:color="auto"/>
              <w:bottom w:val="nil"/>
              <w:right w:val="nil"/>
            </w:tcBorders>
            <w:shd w:val="clear" w:color="auto" w:fill="auto"/>
            <w:hideMark/>
          </w:tcPr>
          <w:p w14:paraId="6F702C36" w14:textId="05D4AC2A" w:rsidR="00482FEB" w:rsidRPr="000C5EDA" w:rsidRDefault="00837D64" w:rsidP="0034778B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6"/>
                <w:szCs w:val="16"/>
                <w:lang w:eastAsia="en-GB"/>
              </w:rPr>
            </w:pPr>
            <w:r w:rsidRPr="00837D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Coroner designation</w:t>
            </w:r>
          </w:p>
        </w:tc>
        <w:tc>
          <w:tcPr>
            <w:tcW w:w="6180" w:type="dxa"/>
            <w:gridSpan w:val="4"/>
            <w:tcBorders>
              <w:top w:val="nil"/>
              <w:left w:val="nil"/>
              <w:bottom w:val="nil"/>
              <w:right w:val="single" w:sz="6" w:space="0" w:color="auto"/>
            </w:tcBorders>
            <w:shd w:val="clear" w:color="auto" w:fill="auto"/>
            <w:hideMark/>
          </w:tcPr>
          <w:p w14:paraId="3D5D111F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  <w:tr w:rsidR="00482FEB" w:rsidRPr="0027774C" w14:paraId="2A10F528" w14:textId="77777777">
        <w:trPr>
          <w:trHeight w:val="300"/>
        </w:trPr>
        <w:tc>
          <w:tcPr>
            <w:tcW w:w="47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hideMark/>
          </w:tcPr>
          <w:p w14:paraId="661BD14A" w14:textId="39A76BF1" w:rsidR="00482FEB" w:rsidRPr="0027774C" w:rsidRDefault="00A46BD1" w:rsidP="000C5EDA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Coroner area</w:t>
            </w:r>
            <w:r w:rsidR="00482FEB" w:rsidRPr="0027774C" w:rsidDel="00771162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6180" w:type="dxa"/>
            <w:gridSpan w:val="4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390210" w14:textId="77777777" w:rsidR="00482FEB" w:rsidRPr="0027774C" w:rsidRDefault="00482FEB" w:rsidP="005D4CA6">
            <w:pPr>
              <w:spacing w:after="0" w:line="240" w:lineRule="auto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en-GB"/>
              </w:rPr>
            </w:pPr>
            <w:r w:rsidRPr="0027774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 </w:t>
            </w:r>
          </w:p>
        </w:tc>
      </w:tr>
    </w:tbl>
    <w:p w14:paraId="59B86086" w14:textId="77777777" w:rsidR="00027295" w:rsidRDefault="00027295" w:rsidP="0002027A">
      <w:pPr>
        <w:pStyle w:val="Heading1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41"/>
        <w:gridCol w:w="534"/>
        <w:gridCol w:w="1134"/>
        <w:gridCol w:w="284"/>
        <w:gridCol w:w="1412"/>
      </w:tblGrid>
      <w:tr w:rsidR="00040A1A" w14:paraId="706FD2D6" w14:textId="77777777">
        <w:tc>
          <w:tcPr>
            <w:tcW w:w="7541" w:type="dxa"/>
            <w:vMerge w:val="restart"/>
          </w:tcPr>
          <w:p w14:paraId="57049CA0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lastRenderedPageBreak/>
              <w:t xml:space="preserve">Name and surname of the deceased person 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 w14:paraId="66F98150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830" w:type="dxa"/>
            <w:gridSpan w:val="3"/>
          </w:tcPr>
          <w:p w14:paraId="0CE2B614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To be completed by Registrar</w:t>
            </w:r>
          </w:p>
        </w:tc>
      </w:tr>
      <w:tr w:rsidR="00040A1A" w14:paraId="2317AEB1" w14:textId="77777777">
        <w:tc>
          <w:tcPr>
            <w:tcW w:w="7541" w:type="dxa"/>
            <w:vMerge/>
          </w:tcPr>
          <w:p w14:paraId="0CF85714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bottom w:val="nil"/>
            </w:tcBorders>
          </w:tcPr>
          <w:p w14:paraId="2E314D25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346944BB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District &amp; SD Nos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14:paraId="457E8DEE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040A1A" w14:paraId="5ACBCA88" w14:textId="77777777">
        <w:tc>
          <w:tcPr>
            <w:tcW w:w="7541" w:type="dxa"/>
            <w:vMerge/>
          </w:tcPr>
          <w:p w14:paraId="5E957DDD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bottom w:val="nil"/>
            </w:tcBorders>
          </w:tcPr>
          <w:p w14:paraId="280A5EA7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30DDFE91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Register No.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14:paraId="4F7BC89B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040A1A" w14:paraId="5EAB3A38" w14:textId="77777777">
        <w:tc>
          <w:tcPr>
            <w:tcW w:w="7541" w:type="dxa"/>
            <w:tcBorders>
              <w:left w:val="nil"/>
              <w:bottom w:val="nil"/>
              <w:right w:val="nil"/>
            </w:tcBorders>
          </w:tcPr>
          <w:p w14:paraId="5725B6A5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</w:tcBorders>
          </w:tcPr>
          <w:p w14:paraId="5CDCBFB7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BB3BF47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Entry No.</w:t>
            </w:r>
          </w:p>
        </w:tc>
        <w:tc>
          <w:tcPr>
            <w:tcW w:w="1696" w:type="dxa"/>
            <w:gridSpan w:val="2"/>
            <w:tcBorders>
              <w:bottom w:val="single" w:sz="4" w:space="0" w:color="auto"/>
            </w:tcBorders>
          </w:tcPr>
          <w:p w14:paraId="59BDBA91" w14:textId="77777777" w:rsidR="00040A1A" w:rsidRDefault="00040A1A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XXXXXXXXX</w:t>
            </w:r>
          </w:p>
        </w:tc>
      </w:tr>
    </w:tbl>
    <w:p w14:paraId="69E5659C" w14:textId="77777777" w:rsidR="00040A1A" w:rsidRPr="00E27FBE" w:rsidRDefault="00040A1A" w:rsidP="00040A1A">
      <w:pPr>
        <w:rPr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5386"/>
        <w:gridCol w:w="4253"/>
        <w:gridCol w:w="567"/>
        <w:gridCol w:w="280"/>
      </w:tblGrid>
      <w:tr w:rsidR="00AB5163" w:rsidRPr="008F25E2" w14:paraId="23DC8650" w14:textId="77777777" w:rsidTr="00AC44E8">
        <w:tc>
          <w:tcPr>
            <w:tcW w:w="10907" w:type="dxa"/>
            <w:gridSpan w:val="5"/>
            <w:tcBorders>
              <w:bottom w:val="nil"/>
            </w:tcBorders>
          </w:tcPr>
          <w:p w14:paraId="272DD1F6" w14:textId="59659FC6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PART V    </w:t>
            </w:r>
            <w:r w:rsidR="00EC7550" w:rsidRPr="008F25E2">
              <w:rPr>
                <w:rFonts w:ascii="Arial" w:hAnsi="Arial" w:cs="Arial"/>
                <w:sz w:val="20"/>
                <w:szCs w:val="20"/>
              </w:rPr>
              <w:t>ACCIDENT OR MISADVENTURE (</w:t>
            </w:r>
            <w:r w:rsidR="00C312E1" w:rsidRPr="008F25E2">
              <w:rPr>
                <w:rFonts w:ascii="Arial" w:hAnsi="Arial" w:cs="Arial"/>
                <w:sz w:val="20"/>
                <w:szCs w:val="20"/>
              </w:rPr>
              <w:t>Including deaths from neglect or</w:t>
            </w:r>
            <w:r w:rsidR="0086610C" w:rsidRPr="008F25E2">
              <w:rPr>
                <w:rFonts w:ascii="Arial" w:hAnsi="Arial" w:cs="Arial"/>
                <w:sz w:val="20"/>
                <w:szCs w:val="20"/>
              </w:rPr>
              <w:t xml:space="preserve"> anaesthetics)</w:t>
            </w:r>
          </w:p>
        </w:tc>
      </w:tr>
      <w:tr w:rsidR="00AB5163" w:rsidRPr="008F25E2" w14:paraId="1018911E" w14:textId="77777777" w:rsidTr="00AC44E8">
        <w:tc>
          <w:tcPr>
            <w:tcW w:w="10907" w:type="dxa"/>
            <w:gridSpan w:val="5"/>
            <w:tcBorders>
              <w:top w:val="nil"/>
              <w:bottom w:val="nil"/>
            </w:tcBorders>
          </w:tcPr>
          <w:p w14:paraId="5E196A86" w14:textId="4377F87B" w:rsidR="00AB5163" w:rsidRPr="008F25E2" w:rsidRDefault="00F27062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1.</w:t>
            </w:r>
            <w:r w:rsidR="00AB5163" w:rsidRPr="008F25E2"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Pr="008F25E2">
              <w:rPr>
                <w:rFonts w:ascii="Arial" w:hAnsi="Arial" w:cs="Arial"/>
                <w:sz w:val="20"/>
                <w:szCs w:val="20"/>
              </w:rPr>
              <w:t>Place where accident occurred</w:t>
            </w:r>
            <w:r w:rsidR="00AB5163" w:rsidRPr="008F25E2">
              <w:rPr>
                <w:rFonts w:ascii="Arial" w:hAnsi="Arial" w:cs="Arial"/>
                <w:sz w:val="20"/>
                <w:szCs w:val="20"/>
              </w:rPr>
              <w:t xml:space="preserve"> ϯ</w:t>
            </w:r>
          </w:p>
        </w:tc>
      </w:tr>
      <w:tr w:rsidR="00AB5163" w:rsidRPr="008F25E2" w14:paraId="656810A6" w14:textId="77777777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83D7BC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1F804BC" w14:textId="0023A024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0. </w:t>
            </w:r>
            <w:r w:rsidR="00F27062" w:rsidRPr="008F25E2">
              <w:rPr>
                <w:rFonts w:ascii="Arial" w:hAnsi="Arial" w:cs="Arial"/>
                <w:sz w:val="20"/>
                <w:szCs w:val="20"/>
              </w:rPr>
              <w:t>Home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2DA9E66" w14:textId="1FFCC44D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="0094780E" w:rsidRPr="008F25E2">
              <w:rPr>
                <w:rFonts w:ascii="Arial" w:hAnsi="Arial" w:cs="Arial"/>
                <w:sz w:val="20"/>
                <w:szCs w:val="20"/>
              </w:rPr>
              <w:t>Street or highway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7FBA3DF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BCA5C4D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163" w:rsidRPr="008F25E2" w14:paraId="439DB434" w14:textId="77777777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5199925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214F15D" w14:textId="694E451A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1. </w:t>
            </w:r>
            <w:r w:rsidR="00F27062" w:rsidRPr="008F25E2">
              <w:rPr>
                <w:rFonts w:ascii="Arial" w:hAnsi="Arial" w:cs="Arial"/>
                <w:sz w:val="20"/>
                <w:szCs w:val="20"/>
              </w:rPr>
              <w:t>Farm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087C5D39" w14:textId="7AB9A7E1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6. </w:t>
            </w:r>
            <w:r w:rsidR="0094780E" w:rsidRPr="008F25E2">
              <w:rPr>
                <w:rFonts w:ascii="Arial" w:hAnsi="Arial" w:cs="Arial"/>
                <w:sz w:val="20"/>
                <w:szCs w:val="20"/>
              </w:rPr>
              <w:t>Public building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610FE6B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FD16E0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163" w:rsidRPr="008F25E2" w14:paraId="57869ADE" w14:textId="77777777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FB6FCA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BFCA6E5" w14:textId="1491003E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F27062" w:rsidRPr="008F25E2">
              <w:rPr>
                <w:rFonts w:ascii="Arial" w:hAnsi="Arial" w:cs="Arial"/>
                <w:sz w:val="20"/>
                <w:szCs w:val="20"/>
              </w:rPr>
              <w:t>Mine or quarry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69B8B9D" w14:textId="36B7DDAE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7. </w:t>
            </w:r>
            <w:r w:rsidR="0094780E" w:rsidRPr="008F25E2">
              <w:rPr>
                <w:rFonts w:ascii="Arial" w:hAnsi="Arial" w:cs="Arial"/>
                <w:sz w:val="20"/>
                <w:szCs w:val="20"/>
              </w:rPr>
              <w:t>Resident institution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847D995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72F0E8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163" w:rsidRPr="008F25E2" w14:paraId="5E882948" w14:textId="77777777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1149F2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D4E8994" w14:textId="092CDA19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3. </w:t>
            </w:r>
            <w:r w:rsidR="00F27062" w:rsidRPr="008F25E2">
              <w:rPr>
                <w:rFonts w:ascii="Arial" w:hAnsi="Arial" w:cs="Arial"/>
                <w:sz w:val="20"/>
                <w:szCs w:val="20"/>
              </w:rPr>
              <w:t>Industrial place or premises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900C33D" w14:textId="7D1D1C95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8. </w:t>
            </w:r>
            <w:proofErr w:type="gramStart"/>
            <w:r w:rsidRPr="008F25E2">
              <w:rPr>
                <w:rFonts w:ascii="Arial" w:hAnsi="Arial" w:cs="Arial"/>
                <w:sz w:val="20"/>
                <w:szCs w:val="20"/>
              </w:rPr>
              <w:t>Other</w:t>
            </w:r>
            <w:proofErr w:type="gramEnd"/>
            <w:r w:rsidRPr="008F25E2">
              <w:rPr>
                <w:rFonts w:ascii="Arial" w:hAnsi="Arial" w:cs="Arial"/>
                <w:sz w:val="20"/>
                <w:szCs w:val="20"/>
              </w:rPr>
              <w:t xml:space="preserve"> specified </w:t>
            </w:r>
            <w:r w:rsidR="0094780E" w:rsidRPr="008F25E2">
              <w:rPr>
                <w:rFonts w:ascii="Arial" w:hAnsi="Arial" w:cs="Arial"/>
                <w:sz w:val="20"/>
                <w:szCs w:val="20"/>
              </w:rPr>
              <w:t>place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4ED825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C6ED3E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5163" w:rsidRPr="008F25E2" w14:paraId="3C946CEF" w14:textId="77777777">
        <w:tc>
          <w:tcPr>
            <w:tcW w:w="421" w:type="dxa"/>
            <w:tcBorders>
              <w:top w:val="nil"/>
              <w:bottom w:val="nil"/>
              <w:right w:val="nil"/>
            </w:tcBorders>
          </w:tcPr>
          <w:p w14:paraId="28A48D1E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BC68932" w14:textId="30386ACD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4. </w:t>
            </w:r>
            <w:r w:rsidR="00F27062" w:rsidRPr="008F25E2">
              <w:rPr>
                <w:rFonts w:ascii="Arial" w:hAnsi="Arial" w:cs="Arial"/>
                <w:sz w:val="20"/>
                <w:szCs w:val="20"/>
              </w:rPr>
              <w:t>Place of re</w:t>
            </w:r>
            <w:r w:rsidR="000B11FF" w:rsidRPr="008F25E2">
              <w:rPr>
                <w:rFonts w:ascii="Arial" w:hAnsi="Arial" w:cs="Arial"/>
                <w:sz w:val="20"/>
                <w:szCs w:val="20"/>
              </w:rPr>
              <w:t>creation or sport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</w:tcPr>
          <w:p w14:paraId="1A8A2014" w14:textId="1173DE39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9. </w:t>
            </w:r>
            <w:r w:rsidR="0094780E" w:rsidRPr="008F25E2">
              <w:rPr>
                <w:rFonts w:ascii="Arial" w:hAnsi="Arial" w:cs="Arial"/>
                <w:sz w:val="20"/>
                <w:szCs w:val="20"/>
              </w:rPr>
              <w:t>Place n</w:t>
            </w:r>
            <w:r w:rsidRPr="008F25E2">
              <w:rPr>
                <w:rFonts w:ascii="Arial" w:hAnsi="Arial" w:cs="Arial"/>
                <w:sz w:val="20"/>
                <w:szCs w:val="20"/>
              </w:rPr>
              <w:t>ot known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3FFD5BBC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</w:tcPr>
          <w:p w14:paraId="75B5052C" w14:textId="77777777" w:rsidR="00AB5163" w:rsidRPr="008F25E2" w:rsidRDefault="00AB516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25E2" w:rsidRPr="008F25E2" w14:paraId="02CA14DA" w14:textId="77777777" w:rsidTr="007B14E7">
        <w:trPr>
          <w:trHeight w:val="170"/>
        </w:trPr>
        <w:tc>
          <w:tcPr>
            <w:tcW w:w="421" w:type="dxa"/>
            <w:tcBorders>
              <w:top w:val="nil"/>
              <w:right w:val="nil"/>
            </w:tcBorders>
          </w:tcPr>
          <w:p w14:paraId="2523E1B8" w14:textId="77777777" w:rsidR="00AB5163" w:rsidRPr="008F25E2" w:rsidRDefault="00AB516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nil"/>
              <w:left w:val="nil"/>
              <w:right w:val="nil"/>
            </w:tcBorders>
          </w:tcPr>
          <w:p w14:paraId="6C9721F6" w14:textId="77777777" w:rsidR="00AB5163" w:rsidRPr="008F25E2" w:rsidRDefault="00AB516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7CFEDD90" w14:textId="77777777" w:rsidR="00AB5163" w:rsidRPr="008F25E2" w:rsidRDefault="00AB516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5886DF9D" w14:textId="77777777" w:rsidR="00AB5163" w:rsidRPr="008F25E2" w:rsidRDefault="00AB5163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</w:tcBorders>
          </w:tcPr>
          <w:p w14:paraId="493D5F14" w14:textId="77777777" w:rsidR="00AB5163" w:rsidRPr="008F25E2" w:rsidRDefault="00AB5163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7EA8EEE3" w14:textId="77777777" w:rsidR="00040A1A" w:rsidRPr="008F25E2" w:rsidRDefault="00040A1A" w:rsidP="00040A1A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5386"/>
        <w:gridCol w:w="4253"/>
        <w:gridCol w:w="567"/>
        <w:gridCol w:w="280"/>
      </w:tblGrid>
      <w:tr w:rsidR="00AC44E8" w:rsidRPr="008F25E2" w14:paraId="5D2D7E33" w14:textId="77777777" w:rsidTr="00E27FBE">
        <w:tc>
          <w:tcPr>
            <w:tcW w:w="10907" w:type="dxa"/>
            <w:gridSpan w:val="5"/>
            <w:tcBorders>
              <w:top w:val="single" w:sz="4" w:space="0" w:color="auto"/>
              <w:bottom w:val="nil"/>
            </w:tcBorders>
          </w:tcPr>
          <w:p w14:paraId="599C531E" w14:textId="7A6DCECC" w:rsidR="00AC44E8" w:rsidRPr="008F25E2" w:rsidRDefault="00290DBC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2</w:t>
            </w:r>
            <w:r w:rsidR="00AC44E8" w:rsidRPr="008F25E2">
              <w:rPr>
                <w:rFonts w:ascii="Arial" w:hAnsi="Arial" w:cs="Arial"/>
                <w:sz w:val="20"/>
                <w:szCs w:val="20"/>
              </w:rPr>
              <w:t xml:space="preserve">.     </w:t>
            </w:r>
            <w:r w:rsidRPr="008F25E2">
              <w:rPr>
                <w:rFonts w:ascii="Arial" w:hAnsi="Arial" w:cs="Arial"/>
                <w:sz w:val="20"/>
                <w:szCs w:val="20"/>
              </w:rPr>
              <w:t>To be completed for all persons aged 16 and over</w:t>
            </w:r>
          </w:p>
        </w:tc>
      </w:tr>
      <w:tr w:rsidR="00AC44E8" w:rsidRPr="008F25E2" w14:paraId="36690158" w14:textId="77777777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BE6806" w14:textId="77777777" w:rsidR="00AC44E8" w:rsidRPr="008F25E2" w:rsidRDefault="00AC4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1A97B10" w14:textId="263CCC2A" w:rsidR="00AC44E8" w:rsidRPr="008F25E2" w:rsidRDefault="00451735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1.</w:t>
            </w:r>
            <w:r w:rsidR="00AC44E8" w:rsidRPr="008F25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5BC3" w:rsidRPr="008F25E2">
              <w:rPr>
                <w:rFonts w:ascii="Arial" w:hAnsi="Arial" w:cs="Arial"/>
                <w:sz w:val="20"/>
                <w:szCs w:val="20"/>
              </w:rPr>
              <w:t>On way to, or from work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DE2C6DE" w14:textId="6504240C" w:rsidR="00AC44E8" w:rsidRPr="008F25E2" w:rsidRDefault="00AC4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FF3F302" w14:textId="77777777" w:rsidR="00AC44E8" w:rsidRPr="008F25E2" w:rsidRDefault="00AC4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CBE950D" w14:textId="77777777" w:rsidR="00AC44E8" w:rsidRPr="008F25E2" w:rsidRDefault="00AC44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4E8" w:rsidRPr="008F25E2" w14:paraId="254C4766" w14:textId="77777777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655CEA" w14:textId="77777777" w:rsidR="00AC44E8" w:rsidRPr="008F25E2" w:rsidRDefault="00AC4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CAA75F1" w14:textId="53195D1F" w:rsidR="00AC44E8" w:rsidRPr="008F25E2" w:rsidRDefault="00451735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2</w:t>
            </w:r>
            <w:r w:rsidR="00AC44E8" w:rsidRPr="008F25E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F25E2">
              <w:rPr>
                <w:rFonts w:ascii="Arial" w:hAnsi="Arial" w:cs="Arial"/>
                <w:sz w:val="20"/>
                <w:szCs w:val="20"/>
              </w:rPr>
              <w:t>At work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27B7EFC" w14:textId="71C95830" w:rsidR="00AC44E8" w:rsidRPr="008F25E2" w:rsidRDefault="00AC4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C35A9F" w14:textId="77777777" w:rsidR="00AC44E8" w:rsidRPr="008F25E2" w:rsidRDefault="00AC4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784DC4" w14:textId="77777777" w:rsidR="00AC44E8" w:rsidRPr="008F25E2" w:rsidRDefault="00AC44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44E8" w:rsidRPr="008F25E2" w14:paraId="095667D3" w14:textId="77777777">
        <w:tc>
          <w:tcPr>
            <w:tcW w:w="421" w:type="dxa"/>
            <w:tcBorders>
              <w:top w:val="nil"/>
              <w:bottom w:val="nil"/>
              <w:right w:val="nil"/>
            </w:tcBorders>
          </w:tcPr>
          <w:p w14:paraId="7A5BDCCF" w14:textId="77777777" w:rsidR="00AC44E8" w:rsidRPr="008F25E2" w:rsidRDefault="00AC4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132D95A" w14:textId="30CC451D" w:rsidR="00AC44E8" w:rsidRPr="008F25E2" w:rsidRDefault="00451735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3</w:t>
            </w:r>
            <w:r w:rsidR="00AC44E8" w:rsidRPr="008F25E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F25E2">
              <w:rPr>
                <w:rFonts w:ascii="Arial" w:hAnsi="Arial" w:cs="Arial"/>
                <w:sz w:val="20"/>
                <w:szCs w:val="20"/>
              </w:rPr>
              <w:t>Elsewhere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</w:tcPr>
          <w:p w14:paraId="06C917C2" w14:textId="7EAC94E5" w:rsidR="00AC44E8" w:rsidRPr="008F25E2" w:rsidRDefault="00AC4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6BA11A95" w14:textId="77777777" w:rsidR="00AC44E8" w:rsidRPr="008F25E2" w:rsidRDefault="00AC44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</w:tcPr>
          <w:p w14:paraId="1E85AD4F" w14:textId="77777777" w:rsidR="00AC44E8" w:rsidRPr="008F25E2" w:rsidRDefault="00AC44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5584" w:rsidRPr="008F25E2" w14:paraId="5BDBB2F6" w14:textId="77777777" w:rsidTr="00E27FBE">
        <w:trPr>
          <w:trHeight w:val="88"/>
        </w:trPr>
        <w:tc>
          <w:tcPr>
            <w:tcW w:w="421" w:type="dxa"/>
            <w:tcBorders>
              <w:top w:val="nil"/>
              <w:right w:val="nil"/>
            </w:tcBorders>
          </w:tcPr>
          <w:p w14:paraId="52D9BF00" w14:textId="77777777" w:rsidR="00AC44E8" w:rsidRPr="008F25E2" w:rsidRDefault="00AC44E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nil"/>
              <w:left w:val="nil"/>
              <w:right w:val="nil"/>
            </w:tcBorders>
          </w:tcPr>
          <w:p w14:paraId="0681496E" w14:textId="77777777" w:rsidR="00AC44E8" w:rsidRPr="008F25E2" w:rsidRDefault="00AC44E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28EAC00D" w14:textId="77777777" w:rsidR="00AC44E8" w:rsidRPr="008F25E2" w:rsidRDefault="00AC44E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50D68A50" w14:textId="77777777" w:rsidR="00AC44E8" w:rsidRPr="008F25E2" w:rsidRDefault="00AC44E8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</w:tcBorders>
          </w:tcPr>
          <w:p w14:paraId="518505DD" w14:textId="77777777" w:rsidR="00AC44E8" w:rsidRPr="008F25E2" w:rsidRDefault="00AC44E8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0BBE0EF6" w14:textId="77777777" w:rsidR="00AC44E8" w:rsidRPr="008F25E2" w:rsidRDefault="00AC44E8" w:rsidP="00040A1A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5386"/>
        <w:gridCol w:w="4253"/>
        <w:gridCol w:w="567"/>
        <w:gridCol w:w="280"/>
      </w:tblGrid>
      <w:tr w:rsidR="00BA5086" w:rsidRPr="008F25E2" w14:paraId="29903EDA" w14:textId="77777777">
        <w:tc>
          <w:tcPr>
            <w:tcW w:w="10907" w:type="dxa"/>
            <w:gridSpan w:val="5"/>
            <w:tcBorders>
              <w:top w:val="single" w:sz="4" w:space="0" w:color="auto"/>
              <w:bottom w:val="nil"/>
            </w:tcBorders>
          </w:tcPr>
          <w:p w14:paraId="061D353E" w14:textId="460C5849" w:rsidR="00BA5086" w:rsidRPr="008F25E2" w:rsidRDefault="00BA5086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3.     Details of how accident happened</w:t>
            </w:r>
            <w:r w:rsidR="00715459" w:rsidRPr="008F25E2">
              <w:rPr>
                <w:rFonts w:ascii="Arial" w:hAnsi="Arial" w:cs="Arial"/>
                <w:sz w:val="20"/>
                <w:szCs w:val="20"/>
              </w:rPr>
              <w:t>:</w:t>
            </w:r>
          </w:p>
        </w:tc>
      </w:tr>
      <w:tr w:rsidR="00BA5086" w:rsidRPr="008F25E2" w14:paraId="32EFAEF0" w14:textId="77777777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C7F4EF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B0C3018" w14:textId="19D1DE84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3D9DD632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B2F0EF5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5DC232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</w:tr>
      <w:tr w:rsidR="00BA5086" w:rsidRPr="008F25E2" w14:paraId="64751235" w14:textId="77777777" w:rsidTr="00E27FBE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016FE90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D3097D3" w14:textId="03E83340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C3D7EB9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E336FD2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655CBB7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</w:tr>
      <w:tr w:rsidR="008F25E2" w:rsidRPr="008F25E2" w14:paraId="216EE6D1" w14:textId="77777777" w:rsidTr="00E27FBE">
        <w:tc>
          <w:tcPr>
            <w:tcW w:w="421" w:type="dxa"/>
            <w:tcBorders>
              <w:top w:val="nil"/>
              <w:bottom w:val="nil"/>
              <w:right w:val="nil"/>
            </w:tcBorders>
          </w:tcPr>
          <w:p w14:paraId="7A485637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4206973" w14:textId="3F55A962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A7A4927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05537FB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</w:tcBorders>
          </w:tcPr>
          <w:p w14:paraId="505177B7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</w:tr>
      <w:tr w:rsidR="00BA5086" w:rsidRPr="008F25E2" w14:paraId="4F6A4B18" w14:textId="77777777" w:rsidTr="00E27FBE">
        <w:trPr>
          <w:trHeight w:val="88"/>
        </w:trPr>
        <w:tc>
          <w:tcPr>
            <w:tcW w:w="421" w:type="dxa"/>
            <w:tcBorders>
              <w:top w:val="nil"/>
              <w:right w:val="nil"/>
            </w:tcBorders>
          </w:tcPr>
          <w:p w14:paraId="7456F146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5386" w:type="dxa"/>
            <w:tcBorders>
              <w:top w:val="nil"/>
              <w:left w:val="nil"/>
              <w:right w:val="nil"/>
            </w:tcBorders>
          </w:tcPr>
          <w:p w14:paraId="4672F521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4332BFA4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</w:tcPr>
          <w:p w14:paraId="0CEEC974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  <w:tc>
          <w:tcPr>
            <w:tcW w:w="280" w:type="dxa"/>
            <w:tcBorders>
              <w:top w:val="nil"/>
              <w:left w:val="nil"/>
            </w:tcBorders>
          </w:tcPr>
          <w:p w14:paraId="3FB31692" w14:textId="77777777" w:rsidR="00BA5086" w:rsidRPr="008F25E2" w:rsidRDefault="00BA5086">
            <w:pPr>
              <w:rPr>
                <w:rFonts w:ascii="Arial" w:hAnsi="Arial" w:cs="Arial"/>
              </w:rPr>
            </w:pPr>
          </w:p>
        </w:tc>
      </w:tr>
    </w:tbl>
    <w:p w14:paraId="6037E0C0" w14:textId="77777777" w:rsidR="00384758" w:rsidRPr="008F25E2" w:rsidRDefault="00384758" w:rsidP="00040A1A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5386"/>
        <w:gridCol w:w="4253"/>
        <w:gridCol w:w="567"/>
        <w:gridCol w:w="280"/>
      </w:tblGrid>
      <w:tr w:rsidR="00006B72" w:rsidRPr="008F25E2" w14:paraId="6314079E" w14:textId="77777777">
        <w:tc>
          <w:tcPr>
            <w:tcW w:w="10907" w:type="dxa"/>
            <w:gridSpan w:val="5"/>
            <w:tcBorders>
              <w:bottom w:val="nil"/>
            </w:tcBorders>
          </w:tcPr>
          <w:p w14:paraId="2C6969FE" w14:textId="3F2D54C2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4.     If motor vehicle incident, deceased person was ϯ</w:t>
            </w:r>
          </w:p>
        </w:tc>
      </w:tr>
      <w:tr w:rsidR="00006B72" w:rsidRPr="008F25E2" w14:paraId="68FA4BEE" w14:textId="77777777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52A25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3DE7694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0. Driver of motor vehicle other than </w:t>
            </w:r>
            <w:proofErr w:type="gramStart"/>
            <w:r w:rsidRPr="008F25E2">
              <w:rPr>
                <w:rFonts w:ascii="Arial" w:hAnsi="Arial" w:cs="Arial"/>
                <w:sz w:val="20"/>
                <w:szCs w:val="20"/>
              </w:rPr>
              <w:t>motor cycle</w:t>
            </w:r>
            <w:proofErr w:type="gram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877DAE3" w14:textId="02A85ABC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5. Rider of animal</w:t>
            </w:r>
            <w:r w:rsidR="00513FB5" w:rsidRPr="008F25E2">
              <w:rPr>
                <w:rFonts w:ascii="Arial" w:hAnsi="Arial" w:cs="Arial"/>
                <w:sz w:val="20"/>
                <w:szCs w:val="20"/>
              </w:rPr>
              <w:t>;</w:t>
            </w:r>
            <w:r w:rsidRPr="008F25E2">
              <w:rPr>
                <w:rFonts w:ascii="Arial" w:hAnsi="Arial" w:cs="Arial"/>
                <w:sz w:val="20"/>
                <w:szCs w:val="20"/>
              </w:rPr>
              <w:t xml:space="preserve"> occupant of animal-drawn vehicle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9152F7A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CCB1C49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B72" w:rsidRPr="008F25E2" w14:paraId="5605D460" w14:textId="77777777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AE63B5D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6D804A14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1. Passenger in motor vehicle other than </w:t>
            </w:r>
            <w:proofErr w:type="gramStart"/>
            <w:r w:rsidRPr="008F25E2">
              <w:rPr>
                <w:rFonts w:ascii="Arial" w:hAnsi="Arial" w:cs="Arial"/>
                <w:sz w:val="20"/>
                <w:szCs w:val="20"/>
              </w:rPr>
              <w:t>motor cycle</w:t>
            </w:r>
            <w:proofErr w:type="gram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DA6E5A9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6. Pedal cyclist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6C58319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4335EA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B72" w:rsidRPr="008F25E2" w14:paraId="21610155" w14:textId="77777777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0B806C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64A9B82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2. Motor cyclist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73C8FC2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7. Pedestrian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6963F4E5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AB6D2ED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B72" w:rsidRPr="008F25E2" w14:paraId="0E482B1B" w14:textId="77777777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7B8478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C95D14C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3. Passenger on </w:t>
            </w:r>
            <w:proofErr w:type="gramStart"/>
            <w:r w:rsidRPr="008F25E2">
              <w:rPr>
                <w:rFonts w:ascii="Arial" w:hAnsi="Arial" w:cs="Arial"/>
                <w:sz w:val="20"/>
                <w:szCs w:val="20"/>
              </w:rPr>
              <w:t>motor cycle</w:t>
            </w:r>
            <w:proofErr w:type="gram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A8B4B6B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8. </w:t>
            </w:r>
            <w:proofErr w:type="gramStart"/>
            <w:r w:rsidRPr="008F25E2">
              <w:rPr>
                <w:rFonts w:ascii="Arial" w:hAnsi="Arial" w:cs="Arial"/>
                <w:sz w:val="20"/>
                <w:szCs w:val="20"/>
              </w:rPr>
              <w:t>Other</w:t>
            </w:r>
            <w:proofErr w:type="gramEnd"/>
            <w:r w:rsidRPr="008F25E2">
              <w:rPr>
                <w:rFonts w:ascii="Arial" w:hAnsi="Arial" w:cs="Arial"/>
                <w:sz w:val="20"/>
                <w:szCs w:val="20"/>
              </w:rPr>
              <w:t xml:space="preserve"> specified person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D9169E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45A7ED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6B72" w:rsidRPr="008F25E2" w14:paraId="6A6C495C" w14:textId="77777777">
        <w:tc>
          <w:tcPr>
            <w:tcW w:w="421" w:type="dxa"/>
            <w:tcBorders>
              <w:top w:val="nil"/>
              <w:bottom w:val="nil"/>
              <w:right w:val="nil"/>
            </w:tcBorders>
          </w:tcPr>
          <w:p w14:paraId="01AA75E4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3795F75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4. Occupant of tram car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</w:tcPr>
          <w:p w14:paraId="624FC4C0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9. Not known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293BE1E5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</w:tcPr>
          <w:p w14:paraId="7955C4D0" w14:textId="77777777" w:rsidR="00006B72" w:rsidRPr="008F25E2" w:rsidRDefault="00006B7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25E2" w:rsidRPr="008F25E2" w14:paraId="66089827" w14:textId="77777777">
        <w:tc>
          <w:tcPr>
            <w:tcW w:w="421" w:type="dxa"/>
            <w:tcBorders>
              <w:top w:val="nil"/>
              <w:right w:val="nil"/>
            </w:tcBorders>
          </w:tcPr>
          <w:p w14:paraId="57473A8B" w14:textId="77777777" w:rsidR="00006B72" w:rsidRPr="008F25E2" w:rsidRDefault="00006B7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nil"/>
              <w:left w:val="nil"/>
              <w:right w:val="nil"/>
            </w:tcBorders>
          </w:tcPr>
          <w:p w14:paraId="629DC474" w14:textId="77777777" w:rsidR="00006B72" w:rsidRPr="008F25E2" w:rsidRDefault="00006B7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59868DCD" w14:textId="77777777" w:rsidR="00006B72" w:rsidRPr="008F25E2" w:rsidRDefault="00006B7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19FACE63" w14:textId="77777777" w:rsidR="00006B72" w:rsidRPr="008F25E2" w:rsidRDefault="00006B72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</w:tcBorders>
          </w:tcPr>
          <w:p w14:paraId="45CC686F" w14:textId="77777777" w:rsidR="00006B72" w:rsidRPr="008F25E2" w:rsidRDefault="00006B72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6E6E8988" w14:textId="77777777" w:rsidR="007B14E7" w:rsidRPr="008F25E2" w:rsidRDefault="007B14E7" w:rsidP="00040A1A">
      <w:pPr>
        <w:rPr>
          <w:rFonts w:ascii="Arial" w:hAnsi="Arial" w:cs="Arial"/>
          <w:sz w:val="4"/>
          <w:szCs w:val="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5386"/>
        <w:gridCol w:w="4253"/>
        <w:gridCol w:w="567"/>
        <w:gridCol w:w="280"/>
      </w:tblGrid>
      <w:tr w:rsidR="00EF3260" w:rsidRPr="008F25E2" w14:paraId="6A26FC0F" w14:textId="77777777">
        <w:tc>
          <w:tcPr>
            <w:tcW w:w="10907" w:type="dxa"/>
            <w:gridSpan w:val="5"/>
            <w:tcBorders>
              <w:top w:val="single" w:sz="4" w:space="0" w:color="auto"/>
              <w:bottom w:val="nil"/>
            </w:tcBorders>
          </w:tcPr>
          <w:p w14:paraId="311E1561" w14:textId="2088104B" w:rsidR="00EF3260" w:rsidRPr="008F25E2" w:rsidRDefault="00D252BB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5</w:t>
            </w:r>
            <w:r w:rsidR="00EF3260" w:rsidRPr="008F25E2">
              <w:rPr>
                <w:rFonts w:ascii="Arial" w:hAnsi="Arial" w:cs="Arial"/>
                <w:sz w:val="20"/>
                <w:szCs w:val="20"/>
              </w:rPr>
              <w:t xml:space="preserve">.     </w:t>
            </w:r>
            <w:r w:rsidRPr="008F25E2">
              <w:rPr>
                <w:rFonts w:ascii="Arial" w:hAnsi="Arial" w:cs="Arial"/>
                <w:sz w:val="20"/>
                <w:szCs w:val="20"/>
              </w:rPr>
              <w:t>Interval between injury and death ϯ</w:t>
            </w:r>
          </w:p>
        </w:tc>
      </w:tr>
      <w:tr w:rsidR="00EF3260" w:rsidRPr="008F25E2" w14:paraId="50B7DACD" w14:textId="77777777">
        <w:tc>
          <w:tcPr>
            <w:tcW w:w="421" w:type="dxa"/>
            <w:tcBorders>
              <w:top w:val="nil"/>
              <w:bottom w:val="nil"/>
              <w:right w:val="nil"/>
            </w:tcBorders>
          </w:tcPr>
          <w:p w14:paraId="24EBF15A" w14:textId="77777777" w:rsidR="00EF3260" w:rsidRPr="008F25E2" w:rsidRDefault="00EF32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A96DBAC" w14:textId="3375CB60" w:rsidR="00EF3260" w:rsidRPr="008F25E2" w:rsidRDefault="0072299B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1</w:t>
            </w:r>
            <w:r w:rsidR="00EF3260" w:rsidRPr="008F25E2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8F25E2">
              <w:rPr>
                <w:rFonts w:ascii="Arial" w:hAnsi="Arial" w:cs="Arial"/>
                <w:sz w:val="20"/>
                <w:szCs w:val="20"/>
              </w:rPr>
              <w:t>Less than one year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</w:tcPr>
          <w:p w14:paraId="5875FE05" w14:textId="3488DEEA" w:rsidR="00EF3260" w:rsidRPr="008F25E2" w:rsidRDefault="0072299B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2. One year or more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419EE9EC" w14:textId="77777777" w:rsidR="00EF3260" w:rsidRPr="008F25E2" w:rsidRDefault="00EF326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</w:tcPr>
          <w:p w14:paraId="0880CFFD" w14:textId="77777777" w:rsidR="00EF3260" w:rsidRPr="008F25E2" w:rsidRDefault="00EF326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3260" w:rsidRPr="008F25E2" w14:paraId="1BB1C046" w14:textId="77777777">
        <w:trPr>
          <w:trHeight w:val="88"/>
        </w:trPr>
        <w:tc>
          <w:tcPr>
            <w:tcW w:w="421" w:type="dxa"/>
            <w:tcBorders>
              <w:top w:val="nil"/>
              <w:right w:val="nil"/>
            </w:tcBorders>
          </w:tcPr>
          <w:p w14:paraId="3851C5A9" w14:textId="77777777" w:rsidR="00EF3260" w:rsidRPr="008F25E2" w:rsidRDefault="00EF3260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nil"/>
              <w:left w:val="nil"/>
              <w:right w:val="nil"/>
            </w:tcBorders>
          </w:tcPr>
          <w:p w14:paraId="3418C068" w14:textId="77777777" w:rsidR="00EF3260" w:rsidRPr="008F25E2" w:rsidRDefault="00EF3260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349A31B8" w14:textId="77777777" w:rsidR="00EF3260" w:rsidRPr="008F25E2" w:rsidRDefault="00EF3260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1A7234D1" w14:textId="77777777" w:rsidR="00EF3260" w:rsidRPr="008F25E2" w:rsidRDefault="00EF3260">
            <w:pPr>
              <w:rPr>
                <w:rFonts w:ascii="Arial" w:hAnsi="Arial" w:cs="Arial"/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</w:tcBorders>
          </w:tcPr>
          <w:p w14:paraId="2A60E8A7" w14:textId="77777777" w:rsidR="00EF3260" w:rsidRPr="008F25E2" w:rsidRDefault="00EF3260">
            <w:pPr>
              <w:rPr>
                <w:rFonts w:ascii="Arial" w:hAnsi="Arial" w:cs="Arial"/>
                <w:sz w:val="2"/>
                <w:szCs w:val="2"/>
              </w:rPr>
            </w:pPr>
          </w:p>
        </w:tc>
      </w:tr>
    </w:tbl>
    <w:p w14:paraId="37EFFC17" w14:textId="68CBAC44" w:rsidR="00AC44E8" w:rsidRPr="008F25E2" w:rsidRDefault="00D252BB" w:rsidP="00040A1A">
      <w:pPr>
        <w:rPr>
          <w:rFonts w:ascii="Arial" w:hAnsi="Arial" w:cs="Arial"/>
          <w:sz w:val="20"/>
          <w:szCs w:val="20"/>
        </w:rPr>
      </w:pPr>
      <w:r w:rsidRPr="008F25E2">
        <w:rPr>
          <w:rFonts w:ascii="Arial" w:hAnsi="Arial" w:cs="Arial"/>
          <w:sz w:val="20"/>
          <w:szCs w:val="20"/>
        </w:rPr>
        <w:t>Ϯ Please insert appropriate number in box</w:t>
      </w:r>
    </w:p>
    <w:p w14:paraId="62979A44" w14:textId="77777777" w:rsidR="00AC44E8" w:rsidRPr="00040A1A" w:rsidRDefault="00AC44E8" w:rsidP="00E27FBE"/>
    <w:p w14:paraId="0461B105" w14:textId="77777777" w:rsidR="008F25E2" w:rsidRDefault="008F25E2">
      <w:pPr>
        <w:rPr>
          <w:rFonts w:ascii="Arial" w:hAnsi="Arial" w:cs="Arial"/>
          <w:b/>
          <w:bCs/>
          <w:u w:val="single"/>
        </w:rPr>
      </w:pPr>
      <w:r>
        <w:br w:type="page"/>
      </w:r>
    </w:p>
    <w:p w14:paraId="5D6E4301" w14:textId="18409918" w:rsidR="00CF3540" w:rsidRDefault="00682BBB" w:rsidP="0002027A">
      <w:pPr>
        <w:pStyle w:val="Heading1"/>
      </w:pPr>
      <w:bookmarkStart w:id="10" w:name="_Toc187313648"/>
      <w:r>
        <w:lastRenderedPageBreak/>
        <w:t>120A</w:t>
      </w:r>
      <w:r w:rsidR="00E22F04">
        <w:t xml:space="preserve"> C</w:t>
      </w:r>
      <w:r w:rsidR="008B1C56">
        <w:t>oroner’s</w:t>
      </w:r>
      <w:r w:rsidR="00E22F04">
        <w:t xml:space="preserve"> C</w:t>
      </w:r>
      <w:r w:rsidR="008B1C56">
        <w:t>ertificate after</w:t>
      </w:r>
      <w:r w:rsidR="00E22F04">
        <w:t xml:space="preserve"> </w:t>
      </w:r>
      <w:r w:rsidR="00322D18">
        <w:t xml:space="preserve">Suspension of Investigation and any </w:t>
      </w:r>
      <w:r w:rsidR="00E22F04">
        <w:t>I</w:t>
      </w:r>
      <w:r w:rsidR="008B1C56">
        <w:t>nquest</w:t>
      </w:r>
      <w:r w:rsidR="00E22F04">
        <w:t xml:space="preserve"> A</w:t>
      </w:r>
      <w:r w:rsidR="005F46D5">
        <w:t>djourned</w:t>
      </w:r>
      <w:bookmarkEnd w:id="10"/>
    </w:p>
    <w:p w14:paraId="475EB449" w14:textId="77777777" w:rsidR="0028038D" w:rsidRDefault="0028038D" w:rsidP="0028038D">
      <w:pPr>
        <w:rPr>
          <w:rFonts w:ascii="Arial" w:hAnsi="Arial" w:cs="Arial"/>
          <w:color w:val="000000"/>
          <w:spacing w:val="-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5525"/>
        <w:gridCol w:w="487"/>
        <w:gridCol w:w="683"/>
        <w:gridCol w:w="534"/>
        <w:gridCol w:w="290"/>
        <w:gridCol w:w="844"/>
        <w:gridCol w:w="284"/>
        <w:gridCol w:w="138"/>
        <w:gridCol w:w="1274"/>
      </w:tblGrid>
      <w:tr w:rsidR="0028038D" w14:paraId="688BB3F3" w14:textId="77777777" w:rsidTr="00326383">
        <w:tc>
          <w:tcPr>
            <w:tcW w:w="7541" w:type="dxa"/>
            <w:gridSpan w:val="4"/>
            <w:vMerge w:val="restart"/>
          </w:tcPr>
          <w:p w14:paraId="17371CD4" w14:textId="1D9560DF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CORONER’S CERTIFICATE AFTER </w:t>
            </w:r>
            <w:r w:rsidR="00475434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S</w:t>
            </w:r>
            <w:r w:rsidR="00331F1C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USPENSION OF INVESTIGATION AND ANY 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INQUEST ADJOURNED 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 w14:paraId="3859AF5B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830" w:type="dxa"/>
            <w:gridSpan w:val="5"/>
          </w:tcPr>
          <w:p w14:paraId="63A914B1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To be completed by Registrar</w:t>
            </w:r>
          </w:p>
        </w:tc>
      </w:tr>
      <w:tr w:rsidR="009D6FF8" w14:paraId="2EE1A757" w14:textId="77777777" w:rsidTr="00326383">
        <w:tc>
          <w:tcPr>
            <w:tcW w:w="7541" w:type="dxa"/>
            <w:gridSpan w:val="4"/>
            <w:vMerge/>
          </w:tcPr>
          <w:p w14:paraId="35468C12" w14:textId="77777777" w:rsidR="009D6FF8" w:rsidRDefault="009D6FF8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bottom w:val="nil"/>
            </w:tcBorders>
          </w:tcPr>
          <w:p w14:paraId="6E784E73" w14:textId="77777777" w:rsidR="009D6FF8" w:rsidRDefault="009D6FF8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14:paraId="18668FA9" w14:textId="68736BF8" w:rsidR="009D6FF8" w:rsidRDefault="00306F35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District &amp; SD Nos</w:t>
            </w:r>
          </w:p>
        </w:tc>
        <w:tc>
          <w:tcPr>
            <w:tcW w:w="1412" w:type="dxa"/>
            <w:gridSpan w:val="2"/>
            <w:tcBorders>
              <w:bottom w:val="single" w:sz="4" w:space="0" w:color="auto"/>
            </w:tcBorders>
          </w:tcPr>
          <w:p w14:paraId="31A1FFDE" w14:textId="77777777" w:rsidR="009D6FF8" w:rsidRDefault="009D6FF8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13EE7F98" w14:textId="77777777" w:rsidTr="00326383">
        <w:tc>
          <w:tcPr>
            <w:tcW w:w="7541" w:type="dxa"/>
            <w:gridSpan w:val="4"/>
            <w:vMerge/>
          </w:tcPr>
          <w:p w14:paraId="52834F76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bottom w:val="nil"/>
            </w:tcBorders>
          </w:tcPr>
          <w:p w14:paraId="128C4813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14:paraId="2AB5AB17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Register No.</w:t>
            </w:r>
          </w:p>
        </w:tc>
        <w:tc>
          <w:tcPr>
            <w:tcW w:w="1412" w:type="dxa"/>
            <w:gridSpan w:val="2"/>
            <w:tcBorders>
              <w:bottom w:val="single" w:sz="4" w:space="0" w:color="auto"/>
            </w:tcBorders>
          </w:tcPr>
          <w:p w14:paraId="16714EF3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891B33" w14:paraId="4B6A25E6" w14:textId="77777777" w:rsidTr="00326383">
        <w:tc>
          <w:tcPr>
            <w:tcW w:w="7541" w:type="dxa"/>
            <w:gridSpan w:val="4"/>
            <w:tcBorders>
              <w:left w:val="nil"/>
              <w:bottom w:val="nil"/>
              <w:right w:val="nil"/>
            </w:tcBorders>
          </w:tcPr>
          <w:p w14:paraId="3FA1B05A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</w:tcBorders>
          </w:tcPr>
          <w:p w14:paraId="38F74722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14:paraId="0170C669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Entry No.</w:t>
            </w:r>
          </w:p>
        </w:tc>
        <w:tc>
          <w:tcPr>
            <w:tcW w:w="1696" w:type="dxa"/>
            <w:gridSpan w:val="3"/>
            <w:tcBorders>
              <w:bottom w:val="single" w:sz="4" w:space="0" w:color="auto"/>
            </w:tcBorders>
          </w:tcPr>
          <w:p w14:paraId="5E786290" w14:textId="6CF29265" w:rsidR="0028038D" w:rsidRDefault="004777B9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XXXXXXXXX</w:t>
            </w:r>
          </w:p>
        </w:tc>
      </w:tr>
      <w:tr w:rsidR="0028038D" w14:paraId="5B96940D" w14:textId="77777777" w:rsidTr="59C11D60">
        <w:tc>
          <w:tcPr>
            <w:tcW w:w="846" w:type="dxa"/>
            <w:tcBorders>
              <w:top w:val="nil"/>
              <w:left w:val="nil"/>
              <w:bottom w:val="nil"/>
            </w:tcBorders>
          </w:tcPr>
          <w:p w14:paraId="423CC9F6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To the</w:t>
            </w:r>
          </w:p>
        </w:tc>
        <w:tc>
          <w:tcPr>
            <w:tcW w:w="66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11CC14D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3364" w:type="dxa"/>
            <w:gridSpan w:val="6"/>
            <w:tcBorders>
              <w:top w:val="nil"/>
              <w:bottom w:val="nil"/>
              <w:right w:val="nil"/>
            </w:tcBorders>
          </w:tcPr>
          <w:p w14:paraId="37308622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Registrar of Births and Deaths</w:t>
            </w:r>
          </w:p>
        </w:tc>
      </w:tr>
      <w:tr w:rsidR="00891B33" w14:paraId="4709E786" w14:textId="77777777" w:rsidTr="59C11D60">
        <w:tc>
          <w:tcPr>
            <w:tcW w:w="754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BA9E6D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5C7E10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5CE3B6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9883EE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148B3F97" w14:textId="77777777" w:rsidTr="59C11D60">
        <w:tc>
          <w:tcPr>
            <w:tcW w:w="10905" w:type="dxa"/>
            <w:gridSpan w:val="10"/>
            <w:tcBorders>
              <w:top w:val="single" w:sz="4" w:space="0" w:color="auto"/>
              <w:left w:val="single" w:sz="4" w:space="0" w:color="auto"/>
            </w:tcBorders>
          </w:tcPr>
          <w:p w14:paraId="6203E402" w14:textId="27E31A32" w:rsidR="0028038D" w:rsidRDefault="00331F1C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Investigation commenced:</w:t>
            </w:r>
          </w:p>
          <w:p w14:paraId="18DBF5E9" w14:textId="4975A244" w:rsidR="005D0101" w:rsidRDefault="00E97360" w:rsidP="005D010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Reason for suspension</w:t>
            </w:r>
            <w:r w:rsidR="005D0101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:</w:t>
            </w:r>
          </w:p>
          <w:p w14:paraId="542E6FFE" w14:textId="7AF4B54B" w:rsidR="0028038D" w:rsidRDefault="0028038D" w:rsidP="005D010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Was a post-mortem</w:t>
            </w:r>
            <w:r w:rsidR="0066498B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examination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held?</w:t>
            </w:r>
          </w:p>
        </w:tc>
      </w:tr>
      <w:tr w:rsidR="0028038D" w14:paraId="5F0974C3" w14:textId="77777777" w:rsidTr="59C11D60">
        <w:tc>
          <w:tcPr>
            <w:tcW w:w="7541" w:type="dxa"/>
            <w:gridSpan w:val="4"/>
            <w:tcBorders>
              <w:top w:val="nil"/>
              <w:left w:val="nil"/>
              <w:right w:val="nil"/>
            </w:tcBorders>
          </w:tcPr>
          <w:p w14:paraId="3D132EF1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82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FC980A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26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C616BDC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274" w:type="dxa"/>
            <w:tcBorders>
              <w:top w:val="nil"/>
              <w:left w:val="nil"/>
              <w:right w:val="nil"/>
            </w:tcBorders>
          </w:tcPr>
          <w:p w14:paraId="3073A18D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06985BF0" w14:textId="77777777" w:rsidTr="59C11D60">
        <w:tc>
          <w:tcPr>
            <w:tcW w:w="7541" w:type="dxa"/>
            <w:gridSpan w:val="4"/>
            <w:tcBorders>
              <w:right w:val="nil"/>
            </w:tcBorders>
          </w:tcPr>
          <w:p w14:paraId="08D1552E" w14:textId="7F3FA439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PART </w:t>
            </w:r>
            <w:r w:rsidR="000A499C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PARTICULARS OF DECEASED </w:t>
            </w:r>
          </w:p>
        </w:tc>
        <w:tc>
          <w:tcPr>
            <w:tcW w:w="82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BD6E3F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26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3B4AFE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274" w:type="dxa"/>
            <w:tcBorders>
              <w:left w:val="nil"/>
            </w:tcBorders>
          </w:tcPr>
          <w:p w14:paraId="6CB8BF86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0A721B2B" w14:textId="77777777" w:rsidTr="59C11D60">
        <w:tc>
          <w:tcPr>
            <w:tcW w:w="10905" w:type="dxa"/>
            <w:gridSpan w:val="10"/>
          </w:tcPr>
          <w:p w14:paraId="1E0BBB2A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1  Date</w:t>
            </w:r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and place of death</w:t>
            </w:r>
          </w:p>
          <w:p w14:paraId="4317FDD8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2CC34CF0" w14:textId="77777777" w:rsidTr="59C11D60">
        <w:tc>
          <w:tcPr>
            <w:tcW w:w="6858" w:type="dxa"/>
            <w:gridSpan w:val="3"/>
            <w:vMerge w:val="restart"/>
          </w:tcPr>
          <w:p w14:paraId="5688EFFA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2  Name</w:t>
            </w:r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and surname</w:t>
            </w:r>
          </w:p>
          <w:p w14:paraId="5E6B1BDE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047" w:type="dxa"/>
            <w:gridSpan w:val="7"/>
          </w:tcPr>
          <w:p w14:paraId="4E18E984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3  Sex</w:t>
            </w:r>
            <w:proofErr w:type="gramEnd"/>
          </w:p>
        </w:tc>
      </w:tr>
      <w:tr w:rsidR="0028038D" w14:paraId="310EE631" w14:textId="77777777" w:rsidTr="59C11D60">
        <w:tc>
          <w:tcPr>
            <w:tcW w:w="6858" w:type="dxa"/>
            <w:gridSpan w:val="3"/>
            <w:vMerge/>
          </w:tcPr>
          <w:p w14:paraId="5B6B60D0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047" w:type="dxa"/>
            <w:gridSpan w:val="7"/>
          </w:tcPr>
          <w:p w14:paraId="416DEC4C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4  Maiden</w:t>
            </w:r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surname of woman who has married</w:t>
            </w:r>
          </w:p>
        </w:tc>
      </w:tr>
      <w:tr w:rsidR="0028038D" w14:paraId="2C866EBD" w14:textId="77777777" w:rsidTr="59C11D60">
        <w:tc>
          <w:tcPr>
            <w:tcW w:w="10905" w:type="dxa"/>
            <w:gridSpan w:val="10"/>
          </w:tcPr>
          <w:p w14:paraId="23A1C3B0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5  Date</w:t>
            </w:r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and place of birth</w:t>
            </w:r>
          </w:p>
          <w:p w14:paraId="0FDD0145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1BA6FBB6" w14:textId="77777777" w:rsidTr="59C11D60">
        <w:tc>
          <w:tcPr>
            <w:tcW w:w="10905" w:type="dxa"/>
            <w:gridSpan w:val="10"/>
          </w:tcPr>
          <w:p w14:paraId="3C5304C1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6  Occupation</w:t>
            </w:r>
            <w:proofErr w:type="gram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and usual address</w:t>
            </w:r>
          </w:p>
          <w:p w14:paraId="57EA2D83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14:paraId="4DE0ECC8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14:paraId="48E8879A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35DAE9E6" w14:textId="77777777" w:rsidTr="59C11D60">
        <w:tc>
          <w:tcPr>
            <w:tcW w:w="10905" w:type="dxa"/>
            <w:gridSpan w:val="10"/>
            <w:tcBorders>
              <w:bottom w:val="single" w:sz="4" w:space="0" w:color="auto"/>
            </w:tcBorders>
          </w:tcPr>
          <w:p w14:paraId="701323A5" w14:textId="6C1DEFE5" w:rsidR="0028038D" w:rsidRDefault="20B3A163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Cause of death    </w:t>
            </w:r>
            <w:r w:rsidR="624BA124" w:rsidRPr="59C11D6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(a)</w:t>
            </w:r>
          </w:p>
          <w:p w14:paraId="70F320C3" w14:textId="77777777" w:rsidR="00A16247" w:rsidRDefault="00A16247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14:paraId="294B696E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                      (b)</w:t>
            </w:r>
          </w:p>
          <w:p w14:paraId="7E0D9B2F" w14:textId="77777777" w:rsidR="00A16247" w:rsidRDefault="00A16247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14:paraId="4D18576F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                      (c)</w:t>
            </w:r>
          </w:p>
          <w:p w14:paraId="1C7326D4" w14:textId="77777777" w:rsidR="00A16247" w:rsidRDefault="00A16247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14:paraId="18344484" w14:textId="77777777" w:rsidR="0028038D" w:rsidRDefault="0028038D" w:rsidP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                      (d)</w:t>
            </w:r>
          </w:p>
          <w:p w14:paraId="34DF0C2B" w14:textId="77777777" w:rsidR="00A16247" w:rsidRDefault="00A16247" w:rsidP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  <w:p w14:paraId="657102D3" w14:textId="53892332" w:rsidR="0028038D" w:rsidRDefault="20B3A163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                      </w:t>
            </w:r>
            <w:r w:rsidR="624BA124" w:rsidRPr="59C11D60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II</w:t>
            </w:r>
          </w:p>
          <w:p w14:paraId="3ED61470" w14:textId="09DC59E3" w:rsidR="00A16247" w:rsidRDefault="00A16247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405A9B" w14:paraId="222B3832" w14:textId="77777777" w:rsidTr="59C11D60">
        <w:tc>
          <w:tcPr>
            <w:tcW w:w="10905" w:type="dxa"/>
            <w:gridSpan w:val="10"/>
          </w:tcPr>
          <w:p w14:paraId="3FE72961" w14:textId="77777777" w:rsidR="00405A9B" w:rsidRDefault="00405A9B" w:rsidP="00AF655B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Ethnicity (if known)</w:t>
            </w:r>
          </w:p>
        </w:tc>
      </w:tr>
      <w:tr w:rsidR="00405A9B" w14:paraId="6E9ED914" w14:textId="77777777" w:rsidTr="59C11D60">
        <w:tc>
          <w:tcPr>
            <w:tcW w:w="6371" w:type="dxa"/>
            <w:gridSpan w:val="2"/>
          </w:tcPr>
          <w:p w14:paraId="6F17945A" w14:textId="189BD4BC" w:rsidR="00405A9B" w:rsidRDefault="00405A9B" w:rsidP="00AF655B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Was the deceased pregnant within the year prior to their death?</w:t>
            </w:r>
          </w:p>
        </w:tc>
        <w:tc>
          <w:tcPr>
            <w:tcW w:w="4534" w:type="dxa"/>
            <w:gridSpan w:val="8"/>
          </w:tcPr>
          <w:p w14:paraId="76A337C1" w14:textId="77777777" w:rsidR="00405A9B" w:rsidRDefault="00405A9B" w:rsidP="00AF655B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405A9B" w14:paraId="1367CB6C" w14:textId="77777777" w:rsidTr="59C11D60">
        <w:tc>
          <w:tcPr>
            <w:tcW w:w="6371" w:type="dxa"/>
            <w:gridSpan w:val="2"/>
          </w:tcPr>
          <w:p w14:paraId="5EFAB8BE" w14:textId="77777777" w:rsidR="00405A9B" w:rsidRDefault="00405A9B" w:rsidP="00AF655B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Did the pregnancy contribute to the death?</w:t>
            </w:r>
          </w:p>
        </w:tc>
        <w:tc>
          <w:tcPr>
            <w:tcW w:w="4534" w:type="dxa"/>
            <w:gridSpan w:val="8"/>
          </w:tcPr>
          <w:p w14:paraId="538E4131" w14:textId="77777777" w:rsidR="00405A9B" w:rsidRDefault="00405A9B" w:rsidP="00AF655B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513C4D5C" w14:textId="77777777" w:rsidTr="59C11D60">
        <w:tc>
          <w:tcPr>
            <w:tcW w:w="10905" w:type="dxa"/>
            <w:gridSpan w:val="10"/>
            <w:tcBorders>
              <w:left w:val="nil"/>
              <w:right w:val="nil"/>
            </w:tcBorders>
          </w:tcPr>
          <w:p w14:paraId="3EFED4F3" w14:textId="4D25F520" w:rsidR="009B6CBD" w:rsidRDefault="009B6CB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</w:tbl>
    <w:p w14:paraId="28F04377" w14:textId="77777777" w:rsidR="00E06926" w:rsidRDefault="00E06926" w:rsidP="00E06926">
      <w:pPr>
        <w:spacing w:after="0" w:line="240" w:lineRule="auto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9"/>
        <w:gridCol w:w="1229"/>
        <w:gridCol w:w="3343"/>
        <w:gridCol w:w="426"/>
        <w:gridCol w:w="278"/>
      </w:tblGrid>
      <w:tr w:rsidR="0028038D" w14:paraId="016CA27D" w14:textId="77777777" w:rsidTr="59C11D60">
        <w:tc>
          <w:tcPr>
            <w:tcW w:w="6858" w:type="dxa"/>
            <w:gridSpan w:val="2"/>
            <w:tcBorders>
              <w:bottom w:val="single" w:sz="4" w:space="0" w:color="auto"/>
            </w:tcBorders>
          </w:tcPr>
          <w:p w14:paraId="1170AF85" w14:textId="5AC06615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PART II</w:t>
            </w:r>
            <w:r w:rsidR="00D7154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BURIAL/CREMATION</w:t>
            </w:r>
          </w:p>
          <w:p w14:paraId="2B0A46C7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I have issued ϯ</w:t>
            </w:r>
          </w:p>
          <w:p w14:paraId="444A0261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              on</w:t>
            </w:r>
          </w:p>
          <w:p w14:paraId="664A2505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              to</w:t>
            </w:r>
          </w:p>
          <w:p w14:paraId="457B0C3B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              of</w:t>
            </w:r>
          </w:p>
        </w:tc>
        <w:tc>
          <w:tcPr>
            <w:tcW w:w="4047" w:type="dxa"/>
            <w:gridSpan w:val="3"/>
            <w:tcBorders>
              <w:bottom w:val="single" w:sz="4" w:space="0" w:color="auto"/>
            </w:tcBorders>
          </w:tcPr>
          <w:p w14:paraId="1C90FDFD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ϯEnter</w:t>
            </w:r>
            <w:proofErr w:type="spellEnd"/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Order for Burial/Certificate for Cremation</w:t>
            </w:r>
          </w:p>
        </w:tc>
      </w:tr>
      <w:tr w:rsidR="0028038D" w14:paraId="62ABBB09" w14:textId="77777777" w:rsidTr="59C11D60">
        <w:tc>
          <w:tcPr>
            <w:tcW w:w="6858" w:type="dxa"/>
            <w:gridSpan w:val="2"/>
            <w:tcBorders>
              <w:left w:val="nil"/>
              <w:right w:val="nil"/>
            </w:tcBorders>
          </w:tcPr>
          <w:p w14:paraId="3FA24524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047" w:type="dxa"/>
            <w:gridSpan w:val="3"/>
            <w:tcBorders>
              <w:left w:val="nil"/>
              <w:right w:val="nil"/>
            </w:tcBorders>
          </w:tcPr>
          <w:p w14:paraId="4F43449B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7A570DAE" w14:textId="77777777" w:rsidTr="59C11D60">
        <w:trPr>
          <w:trHeight w:val="155"/>
        </w:trPr>
        <w:tc>
          <w:tcPr>
            <w:tcW w:w="10201" w:type="dxa"/>
            <w:gridSpan w:val="3"/>
            <w:vMerge w:val="restart"/>
            <w:tcBorders>
              <w:right w:val="nil"/>
            </w:tcBorders>
          </w:tcPr>
          <w:p w14:paraId="7133221B" w14:textId="01ABA9AD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PART </w:t>
            </w:r>
            <w:r w:rsidR="0085247C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IV 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MARITAL CONDITION etc. All persons aged 1</w:t>
            </w:r>
            <w:r w:rsidR="00AA356D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and over</w:t>
            </w:r>
          </w:p>
          <w:p w14:paraId="51B05DD8" w14:textId="19683030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Insert appropriate number in box 1 Single 2 </w:t>
            </w:r>
            <w:r w:rsidR="005C75C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arried 3 Widowed 4 Divorced 5</w:t>
            </w:r>
            <w:r w:rsidR="005C75C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="00F44483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C</w:t>
            </w:r>
            <w:r w:rsidR="005C75C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ivil </w:t>
            </w:r>
            <w:r w:rsidR="00F44483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P</w:t>
            </w:r>
            <w:r w:rsidR="005C75C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artner 6 Surviving </w:t>
            </w:r>
            <w:r w:rsidR="00BD31E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C</w:t>
            </w:r>
            <w:r w:rsidR="005C75C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ivil </w:t>
            </w:r>
            <w:r w:rsidR="00BD31E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P</w:t>
            </w:r>
            <w:r w:rsidR="005C75C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artner 7 </w:t>
            </w:r>
            <w:r w:rsidR="004D163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C</w:t>
            </w:r>
            <w:r w:rsidR="005C75C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ivil </w:t>
            </w:r>
            <w:r w:rsidR="004D163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P</w:t>
            </w:r>
            <w:r w:rsidR="005C75C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artner</w:t>
            </w:r>
            <w:r w:rsidR="00874728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ship </w:t>
            </w:r>
            <w:proofErr w:type="gramStart"/>
            <w:r w:rsidR="00874728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Dissolved 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="005C75C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8</w:t>
            </w:r>
            <w:proofErr w:type="gramEnd"/>
            <w:r w:rsidR="0039463E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Not Known</w:t>
            </w:r>
          </w:p>
          <w:p w14:paraId="760D0101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                                                                           </w:t>
            </w:r>
          </w:p>
          <w:p w14:paraId="6BEC85E3" w14:textId="134E88E2" w:rsidR="0028038D" w:rsidRDefault="00E777A9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If married</w:t>
            </w:r>
            <w:r w:rsidR="0028038D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enter date of birth of surviving spouse               </w:t>
            </w:r>
            <w:r w:rsidR="00D174F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           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Day     Month Year</w:t>
            </w:r>
            <w:r w:rsidR="0028038D" w:rsidDel="00E777A9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    </w:t>
            </w:r>
            <w:r w:rsidR="0028038D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                                                                      </w:t>
            </w:r>
            <w:r w:rsidR="009B7751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                </w:t>
            </w:r>
          </w:p>
          <w:p w14:paraId="6BD93F7C" w14:textId="45275071" w:rsidR="0028038D" w:rsidRDefault="00E777A9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If</w:t>
            </w:r>
            <w:r w:rsidR="00D2085A" w:rsidDel="00E777A9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  <w:r w:rsidR="00D2085A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in a civil partnership </w:t>
            </w:r>
            <w:r w:rsidR="0028038D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enter date of birth of surviving </w:t>
            </w:r>
            <w:r w:rsidR="00D174F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civil partner       </w:t>
            </w:r>
            <w:r w:rsidR="0028038D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XX </w:t>
            </w:r>
            <w:r w:rsidR="00D174F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</w:t>
            </w:r>
            <w:proofErr w:type="spellStart"/>
            <w:r w:rsidR="0028038D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XX</w:t>
            </w:r>
            <w:proofErr w:type="spellEnd"/>
            <w:r w:rsidR="00D174F7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      XX</w:t>
            </w:r>
            <w:r w:rsidR="0085247C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XX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08657927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78" w:type="dxa"/>
            <w:vMerge w:val="restart"/>
            <w:tcBorders>
              <w:left w:val="nil"/>
            </w:tcBorders>
          </w:tcPr>
          <w:p w14:paraId="37E57F72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64585504" w14:textId="77777777" w:rsidTr="00475889">
        <w:trPr>
          <w:trHeight w:val="155"/>
        </w:trPr>
        <w:tc>
          <w:tcPr>
            <w:tcW w:w="10201" w:type="dxa"/>
            <w:gridSpan w:val="3"/>
            <w:vMerge/>
          </w:tcPr>
          <w:p w14:paraId="78B4C12C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4963A3A7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78" w:type="dxa"/>
            <w:vMerge/>
          </w:tcPr>
          <w:p w14:paraId="0E8A2273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032558B3" w14:textId="77777777" w:rsidTr="00475889">
        <w:trPr>
          <w:trHeight w:val="155"/>
        </w:trPr>
        <w:tc>
          <w:tcPr>
            <w:tcW w:w="10201" w:type="dxa"/>
            <w:gridSpan w:val="3"/>
            <w:vMerge/>
          </w:tcPr>
          <w:p w14:paraId="2BC25FFC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26" w:type="dxa"/>
            <w:tcBorders>
              <w:left w:val="nil"/>
              <w:bottom w:val="single" w:sz="4" w:space="0" w:color="auto"/>
              <w:right w:val="nil"/>
            </w:tcBorders>
          </w:tcPr>
          <w:p w14:paraId="5AE8FEBE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78" w:type="dxa"/>
            <w:vMerge/>
          </w:tcPr>
          <w:p w14:paraId="3781A1B4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65E662AB" w14:textId="77777777" w:rsidTr="59C11D60">
        <w:tc>
          <w:tcPr>
            <w:tcW w:w="6858" w:type="dxa"/>
            <w:gridSpan w:val="2"/>
            <w:tcBorders>
              <w:left w:val="nil"/>
              <w:right w:val="nil"/>
            </w:tcBorders>
          </w:tcPr>
          <w:p w14:paraId="4AC88A7E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4047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A75D7D9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46FBCDB6" w14:textId="77777777" w:rsidTr="59C11D60">
        <w:tc>
          <w:tcPr>
            <w:tcW w:w="6858" w:type="dxa"/>
            <w:gridSpan w:val="2"/>
            <w:tcBorders>
              <w:right w:val="nil"/>
            </w:tcBorders>
          </w:tcPr>
          <w:p w14:paraId="526414DC" w14:textId="2C567220" w:rsidR="0028038D" w:rsidRDefault="7AA3DD28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I certify that the</w:t>
            </w:r>
            <w:r w:rsidR="6D185B66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particulars are as given </w:t>
            </w: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above</w:t>
            </w:r>
          </w:p>
        </w:tc>
        <w:tc>
          <w:tcPr>
            <w:tcW w:w="4047" w:type="dxa"/>
            <w:gridSpan w:val="3"/>
            <w:tcBorders>
              <w:left w:val="nil"/>
            </w:tcBorders>
          </w:tcPr>
          <w:p w14:paraId="6481147C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3397DD20" w14:textId="77777777" w:rsidTr="59C11D60">
        <w:tc>
          <w:tcPr>
            <w:tcW w:w="5629" w:type="dxa"/>
            <w:tcBorders>
              <w:bottom w:val="nil"/>
              <w:right w:val="nil"/>
            </w:tcBorders>
          </w:tcPr>
          <w:p w14:paraId="450F91D7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Date</w:t>
            </w:r>
          </w:p>
          <w:p w14:paraId="015AACF7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5276" w:type="dxa"/>
            <w:gridSpan w:val="4"/>
            <w:tcBorders>
              <w:left w:val="nil"/>
              <w:bottom w:val="nil"/>
            </w:tcBorders>
          </w:tcPr>
          <w:p w14:paraId="0EAA3AA1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Signed</w:t>
            </w:r>
          </w:p>
        </w:tc>
      </w:tr>
      <w:tr w:rsidR="0028038D" w14:paraId="6B5DAFDE" w14:textId="77777777" w:rsidTr="59C11D60">
        <w:tc>
          <w:tcPr>
            <w:tcW w:w="5629" w:type="dxa"/>
            <w:tcBorders>
              <w:top w:val="nil"/>
              <w:bottom w:val="nil"/>
              <w:right w:val="nil"/>
            </w:tcBorders>
          </w:tcPr>
          <w:p w14:paraId="640AE12A" w14:textId="5E58734A" w:rsidR="0028038D" w:rsidRDefault="0010104F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Coroner n</w:t>
            </w:r>
            <w:r w:rsidR="0028038D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ame</w:t>
            </w:r>
          </w:p>
          <w:p w14:paraId="106CE3DC" w14:textId="2F6FDDC9" w:rsidR="0028038D" w:rsidRDefault="0092660C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 w:rsidRPr="00837D6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Coroner designation</w:t>
            </w:r>
          </w:p>
        </w:tc>
        <w:tc>
          <w:tcPr>
            <w:tcW w:w="5276" w:type="dxa"/>
            <w:gridSpan w:val="4"/>
            <w:tcBorders>
              <w:top w:val="nil"/>
              <w:left w:val="nil"/>
              <w:bottom w:val="nil"/>
            </w:tcBorders>
          </w:tcPr>
          <w:p w14:paraId="3C6E37C1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6E4E058C" w14:textId="77777777" w:rsidTr="00494348">
        <w:trPr>
          <w:trHeight w:val="300"/>
        </w:trPr>
        <w:tc>
          <w:tcPr>
            <w:tcW w:w="5629" w:type="dxa"/>
            <w:tcBorders>
              <w:top w:val="nil"/>
              <w:bottom w:val="nil"/>
              <w:right w:val="nil"/>
            </w:tcBorders>
          </w:tcPr>
          <w:p w14:paraId="5D3AE187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5276" w:type="dxa"/>
            <w:gridSpan w:val="4"/>
            <w:tcBorders>
              <w:top w:val="nil"/>
              <w:left w:val="nil"/>
              <w:bottom w:val="nil"/>
            </w:tcBorders>
          </w:tcPr>
          <w:p w14:paraId="36EAF1E1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28038D" w14:paraId="730FD46E" w14:textId="77777777" w:rsidTr="59C11D60">
        <w:tc>
          <w:tcPr>
            <w:tcW w:w="5629" w:type="dxa"/>
            <w:tcBorders>
              <w:top w:val="nil"/>
              <w:right w:val="nil"/>
            </w:tcBorders>
          </w:tcPr>
          <w:p w14:paraId="724BAB98" w14:textId="6511DA73" w:rsidR="0028038D" w:rsidRDefault="0056311B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Coroner area</w:t>
            </w:r>
          </w:p>
        </w:tc>
        <w:tc>
          <w:tcPr>
            <w:tcW w:w="5276" w:type="dxa"/>
            <w:gridSpan w:val="4"/>
            <w:tcBorders>
              <w:top w:val="nil"/>
              <w:left w:val="nil"/>
            </w:tcBorders>
          </w:tcPr>
          <w:p w14:paraId="5C02D0C4" w14:textId="77777777" w:rsidR="0028038D" w:rsidRDefault="0028038D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</w:tbl>
    <w:p w14:paraId="04E030CF" w14:textId="77777777" w:rsidR="00D8314B" w:rsidRDefault="00D8314B" w:rsidP="00A834C0">
      <w:pPr>
        <w:pStyle w:val="Heading1"/>
        <w:rPr>
          <w:color w:val="000000"/>
          <w:spacing w:val="-2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541"/>
        <w:gridCol w:w="534"/>
        <w:gridCol w:w="1134"/>
        <w:gridCol w:w="284"/>
        <w:gridCol w:w="1412"/>
      </w:tblGrid>
      <w:tr w:rsidR="006757C1" w14:paraId="42147B11" w14:textId="77777777">
        <w:tc>
          <w:tcPr>
            <w:tcW w:w="7541" w:type="dxa"/>
            <w:vMerge w:val="restart"/>
          </w:tcPr>
          <w:p w14:paraId="1A9DBA47" w14:textId="7375390D" w:rsidR="006757C1" w:rsidRDefault="008442DB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lastRenderedPageBreak/>
              <w:t>Name and surname of the deceased person</w:t>
            </w:r>
            <w:r w:rsidR="006757C1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534" w:type="dxa"/>
            <w:tcBorders>
              <w:top w:val="nil"/>
              <w:bottom w:val="nil"/>
            </w:tcBorders>
          </w:tcPr>
          <w:p w14:paraId="3000060B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2830" w:type="dxa"/>
            <w:gridSpan w:val="3"/>
          </w:tcPr>
          <w:p w14:paraId="0BF49C15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To be completed by Registrar</w:t>
            </w:r>
          </w:p>
        </w:tc>
      </w:tr>
      <w:tr w:rsidR="006757C1" w14:paraId="09F3BD48" w14:textId="77777777">
        <w:tc>
          <w:tcPr>
            <w:tcW w:w="7541" w:type="dxa"/>
            <w:vMerge/>
          </w:tcPr>
          <w:p w14:paraId="26C1FFD0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bottom w:val="nil"/>
            </w:tcBorders>
          </w:tcPr>
          <w:p w14:paraId="7B7F90B9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67DFF1F4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District &amp; SD Nos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14:paraId="15521B73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6757C1" w14:paraId="37B76D66" w14:textId="77777777">
        <w:tc>
          <w:tcPr>
            <w:tcW w:w="7541" w:type="dxa"/>
            <w:vMerge/>
          </w:tcPr>
          <w:p w14:paraId="66B136F7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bottom w:val="nil"/>
            </w:tcBorders>
          </w:tcPr>
          <w:p w14:paraId="37968A55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bottom w:val="single" w:sz="4" w:space="0" w:color="auto"/>
            </w:tcBorders>
          </w:tcPr>
          <w:p w14:paraId="2545A83C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Register No.</w:t>
            </w:r>
          </w:p>
        </w:tc>
        <w:tc>
          <w:tcPr>
            <w:tcW w:w="1412" w:type="dxa"/>
            <w:tcBorders>
              <w:bottom w:val="single" w:sz="4" w:space="0" w:color="auto"/>
            </w:tcBorders>
          </w:tcPr>
          <w:p w14:paraId="7C53D8F7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6757C1" w14:paraId="45D158C9" w14:textId="77777777" w:rsidTr="00047D58">
        <w:tc>
          <w:tcPr>
            <w:tcW w:w="7541" w:type="dxa"/>
            <w:tcBorders>
              <w:left w:val="nil"/>
              <w:bottom w:val="nil"/>
              <w:right w:val="nil"/>
            </w:tcBorders>
          </w:tcPr>
          <w:p w14:paraId="12ECAAAA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534" w:type="dxa"/>
            <w:tcBorders>
              <w:top w:val="nil"/>
              <w:left w:val="nil"/>
              <w:bottom w:val="nil"/>
            </w:tcBorders>
          </w:tcPr>
          <w:p w14:paraId="1C5BEF9C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E0401D3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Entry No.</w:t>
            </w:r>
          </w:p>
        </w:tc>
        <w:tc>
          <w:tcPr>
            <w:tcW w:w="1696" w:type="dxa"/>
            <w:gridSpan w:val="2"/>
            <w:tcBorders>
              <w:bottom w:val="single" w:sz="4" w:space="0" w:color="auto"/>
            </w:tcBorders>
          </w:tcPr>
          <w:p w14:paraId="4AC6C070" w14:textId="77777777" w:rsidR="006757C1" w:rsidRDefault="006757C1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XXXXXXXXX</w:t>
            </w:r>
          </w:p>
        </w:tc>
      </w:tr>
    </w:tbl>
    <w:p w14:paraId="149432F3" w14:textId="77777777" w:rsidR="00C01583" w:rsidRPr="008F25E2" w:rsidRDefault="00C01583">
      <w:pPr>
        <w:rPr>
          <w:rFonts w:ascii="Arial" w:hAnsi="Arial" w:cs="Arial"/>
          <w:sz w:val="2"/>
          <w:szCs w:val="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1"/>
        <w:gridCol w:w="5386"/>
        <w:gridCol w:w="4253"/>
        <w:gridCol w:w="567"/>
        <w:gridCol w:w="280"/>
      </w:tblGrid>
      <w:tr w:rsidR="00FE5855" w:rsidRPr="008F25E2" w14:paraId="3207B75F" w14:textId="77777777" w:rsidTr="008F25E2">
        <w:tc>
          <w:tcPr>
            <w:tcW w:w="10907" w:type="dxa"/>
            <w:gridSpan w:val="5"/>
            <w:tcBorders>
              <w:bottom w:val="nil"/>
            </w:tcBorders>
          </w:tcPr>
          <w:p w14:paraId="01A50043" w14:textId="6C0188A5" w:rsidR="00FE5855" w:rsidRPr="008F25E2" w:rsidRDefault="00F75F7D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>PART V    INCIDENT LEADING TO DEATH (I</w:t>
            </w:r>
            <w:r w:rsidR="007E2E4E" w:rsidRPr="008F25E2">
              <w:rPr>
                <w:rFonts w:ascii="Arial" w:hAnsi="Arial" w:cs="Arial"/>
                <w:sz w:val="20"/>
                <w:szCs w:val="20"/>
              </w:rPr>
              <w:t>nformation for the statistical purposes of ONS only)</w:t>
            </w:r>
          </w:p>
        </w:tc>
      </w:tr>
      <w:tr w:rsidR="00A14107" w:rsidRPr="008F25E2" w14:paraId="5614F0B6" w14:textId="77777777" w:rsidTr="008F25E2">
        <w:tc>
          <w:tcPr>
            <w:tcW w:w="10907" w:type="dxa"/>
            <w:gridSpan w:val="5"/>
            <w:tcBorders>
              <w:top w:val="nil"/>
              <w:bottom w:val="nil"/>
            </w:tcBorders>
          </w:tcPr>
          <w:p w14:paraId="004E4760" w14:textId="4C4F118E" w:rsidR="00A14107" w:rsidRPr="008F25E2" w:rsidRDefault="00BB5171">
            <w:pPr>
              <w:rPr>
                <w:rFonts w:ascii="Arial" w:hAnsi="Arial" w:cs="Arial"/>
                <w:sz w:val="20"/>
                <w:szCs w:val="20"/>
              </w:rPr>
            </w:pPr>
            <w:r w:rsidRPr="008F25E2">
              <w:rPr>
                <w:rFonts w:ascii="Arial" w:hAnsi="Arial" w:cs="Arial"/>
                <w:sz w:val="20"/>
                <w:szCs w:val="20"/>
              </w:rPr>
              <w:t xml:space="preserve">     If motor vehicle in</w:t>
            </w:r>
            <w:r w:rsidR="000B0796" w:rsidRPr="008F25E2">
              <w:rPr>
                <w:rFonts w:ascii="Arial" w:hAnsi="Arial" w:cs="Arial"/>
                <w:sz w:val="20"/>
                <w:szCs w:val="20"/>
              </w:rPr>
              <w:t xml:space="preserve">cident, deceased </w:t>
            </w:r>
            <w:r w:rsidR="00703CB6" w:rsidRPr="008F25E2">
              <w:rPr>
                <w:rFonts w:ascii="Arial" w:hAnsi="Arial" w:cs="Arial"/>
                <w:sz w:val="20"/>
                <w:szCs w:val="20"/>
              </w:rPr>
              <w:t xml:space="preserve">person </w:t>
            </w:r>
            <w:r w:rsidR="000B0796" w:rsidRPr="008F25E2">
              <w:rPr>
                <w:rFonts w:ascii="Arial" w:hAnsi="Arial" w:cs="Arial"/>
                <w:sz w:val="20"/>
                <w:szCs w:val="20"/>
              </w:rPr>
              <w:t>was</w:t>
            </w:r>
            <w:r w:rsidR="00703CB6" w:rsidRPr="008F25E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0732F" w:rsidRPr="008F25E2">
              <w:rPr>
                <w:rFonts w:ascii="Arial" w:hAnsi="Arial" w:cs="Arial"/>
                <w:sz w:val="20"/>
                <w:szCs w:val="20"/>
              </w:rPr>
              <w:t>ϯ</w:t>
            </w:r>
          </w:p>
        </w:tc>
      </w:tr>
      <w:tr w:rsidR="0056372D" w:rsidRPr="008F25E2" w14:paraId="6595F0B1" w14:textId="77777777" w:rsidTr="00027295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6350DA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921C884" w14:textId="1977BD90" w:rsidR="00C01583" w:rsidRPr="00030100" w:rsidRDefault="00DB654A">
            <w:pPr>
              <w:rPr>
                <w:rFonts w:ascii="Arial" w:hAnsi="Arial" w:cs="Arial"/>
                <w:sz w:val="20"/>
                <w:szCs w:val="20"/>
              </w:rPr>
            </w:pPr>
            <w:r w:rsidRPr="00030100">
              <w:rPr>
                <w:rFonts w:ascii="Arial" w:hAnsi="Arial" w:cs="Arial"/>
                <w:sz w:val="20"/>
                <w:szCs w:val="20"/>
              </w:rPr>
              <w:t xml:space="preserve">0. Driver of motor vehicle other than </w:t>
            </w:r>
            <w:proofErr w:type="gramStart"/>
            <w:r w:rsidRPr="00030100">
              <w:rPr>
                <w:rFonts w:ascii="Arial" w:hAnsi="Arial" w:cs="Arial"/>
                <w:sz w:val="20"/>
                <w:szCs w:val="20"/>
              </w:rPr>
              <w:t>mot</w:t>
            </w:r>
            <w:r w:rsidR="00507014" w:rsidRPr="00030100">
              <w:rPr>
                <w:rFonts w:ascii="Arial" w:hAnsi="Arial" w:cs="Arial"/>
                <w:sz w:val="20"/>
                <w:szCs w:val="20"/>
              </w:rPr>
              <w:t>or cycle</w:t>
            </w:r>
            <w:proofErr w:type="gram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016133E" w14:textId="608B137D" w:rsidR="00C01583" w:rsidRPr="00030100" w:rsidRDefault="009363BB">
            <w:pPr>
              <w:rPr>
                <w:rFonts w:ascii="Arial" w:hAnsi="Arial" w:cs="Arial"/>
                <w:sz w:val="20"/>
                <w:szCs w:val="20"/>
              </w:rPr>
            </w:pPr>
            <w:r w:rsidRPr="00030100">
              <w:rPr>
                <w:rFonts w:ascii="Arial" w:hAnsi="Arial" w:cs="Arial"/>
                <w:sz w:val="20"/>
                <w:szCs w:val="20"/>
              </w:rPr>
              <w:t xml:space="preserve">5. </w:t>
            </w:r>
            <w:r w:rsidR="00D87E25" w:rsidRPr="00030100">
              <w:rPr>
                <w:rFonts w:ascii="Arial" w:hAnsi="Arial" w:cs="Arial"/>
                <w:sz w:val="20"/>
                <w:szCs w:val="20"/>
              </w:rPr>
              <w:t>Rider of animal</w:t>
            </w:r>
            <w:r w:rsidR="00B6527A" w:rsidRPr="00030100">
              <w:rPr>
                <w:rFonts w:ascii="Arial" w:hAnsi="Arial" w:cs="Arial"/>
                <w:sz w:val="20"/>
                <w:szCs w:val="20"/>
              </w:rPr>
              <w:t>;</w:t>
            </w:r>
            <w:r w:rsidR="00D87E25" w:rsidRPr="00030100">
              <w:rPr>
                <w:rFonts w:ascii="Arial" w:hAnsi="Arial" w:cs="Arial"/>
                <w:sz w:val="20"/>
                <w:szCs w:val="20"/>
              </w:rPr>
              <w:t xml:space="preserve"> occupant of animal-dr</w:t>
            </w:r>
            <w:r w:rsidR="00423A03" w:rsidRPr="00030100">
              <w:rPr>
                <w:rFonts w:ascii="Arial" w:hAnsi="Arial" w:cs="Arial"/>
                <w:sz w:val="20"/>
                <w:szCs w:val="20"/>
              </w:rPr>
              <w:t>a</w:t>
            </w:r>
            <w:r w:rsidR="00D87E25" w:rsidRPr="00030100">
              <w:rPr>
                <w:rFonts w:ascii="Arial" w:hAnsi="Arial" w:cs="Arial"/>
                <w:sz w:val="20"/>
                <w:szCs w:val="20"/>
              </w:rPr>
              <w:t>wn vehicle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19ED2092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9073C02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72D" w:rsidRPr="008F25E2" w14:paraId="78DBC49E" w14:textId="77777777" w:rsidTr="00027295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3F9995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56F3B674" w14:textId="41262FAC" w:rsidR="00C01583" w:rsidRPr="00030100" w:rsidRDefault="00507014">
            <w:pPr>
              <w:rPr>
                <w:rFonts w:ascii="Arial" w:hAnsi="Arial" w:cs="Arial"/>
                <w:sz w:val="20"/>
                <w:szCs w:val="20"/>
              </w:rPr>
            </w:pPr>
            <w:r w:rsidRPr="00030100">
              <w:rPr>
                <w:rFonts w:ascii="Arial" w:hAnsi="Arial" w:cs="Arial"/>
                <w:sz w:val="20"/>
                <w:szCs w:val="20"/>
              </w:rPr>
              <w:t>1. Passenger in motor vehicle other th</w:t>
            </w:r>
            <w:r w:rsidR="00027295" w:rsidRPr="00030100">
              <w:rPr>
                <w:rFonts w:ascii="Arial" w:hAnsi="Arial" w:cs="Arial"/>
                <w:sz w:val="20"/>
                <w:szCs w:val="20"/>
              </w:rPr>
              <w:t>a</w:t>
            </w:r>
            <w:r w:rsidRPr="00030100">
              <w:rPr>
                <w:rFonts w:ascii="Arial" w:hAnsi="Arial" w:cs="Arial"/>
                <w:sz w:val="20"/>
                <w:szCs w:val="20"/>
              </w:rPr>
              <w:t xml:space="preserve">n </w:t>
            </w:r>
            <w:proofErr w:type="gramStart"/>
            <w:r w:rsidR="006F6A0A" w:rsidRPr="00030100">
              <w:rPr>
                <w:rFonts w:ascii="Arial" w:hAnsi="Arial" w:cs="Arial"/>
                <w:sz w:val="20"/>
                <w:szCs w:val="20"/>
              </w:rPr>
              <w:t>motor cycle</w:t>
            </w:r>
            <w:proofErr w:type="gram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5EAB6B5D" w14:textId="3A369BBD" w:rsidR="00C01583" w:rsidRPr="00030100" w:rsidRDefault="00423A03">
            <w:pPr>
              <w:rPr>
                <w:rFonts w:ascii="Arial" w:hAnsi="Arial" w:cs="Arial"/>
                <w:sz w:val="20"/>
                <w:szCs w:val="20"/>
              </w:rPr>
            </w:pPr>
            <w:r w:rsidRPr="00030100">
              <w:rPr>
                <w:rFonts w:ascii="Arial" w:hAnsi="Arial" w:cs="Arial"/>
                <w:sz w:val="20"/>
                <w:szCs w:val="20"/>
              </w:rPr>
              <w:t>6. Pedal cyclist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7142A5D9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E17895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6372D" w:rsidRPr="008F25E2" w14:paraId="5C883A8E" w14:textId="77777777" w:rsidTr="00027295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2CF18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469FA290" w14:textId="69CB23FA" w:rsidR="00C01583" w:rsidRPr="00030100" w:rsidRDefault="006F6A0A" w:rsidP="006F6A0A">
            <w:pPr>
              <w:rPr>
                <w:rFonts w:ascii="Arial" w:hAnsi="Arial" w:cs="Arial"/>
                <w:sz w:val="20"/>
                <w:szCs w:val="20"/>
              </w:rPr>
            </w:pPr>
            <w:r w:rsidRPr="00030100">
              <w:rPr>
                <w:rFonts w:ascii="Arial" w:hAnsi="Arial" w:cs="Arial"/>
                <w:sz w:val="20"/>
                <w:szCs w:val="20"/>
              </w:rPr>
              <w:t xml:space="preserve">2. </w:t>
            </w:r>
            <w:r w:rsidR="001123F3" w:rsidRPr="00030100">
              <w:rPr>
                <w:rFonts w:ascii="Arial" w:hAnsi="Arial" w:cs="Arial"/>
                <w:sz w:val="20"/>
                <w:szCs w:val="20"/>
              </w:rPr>
              <w:t>Motor cyclist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752C35CB" w14:textId="17ACB3F5" w:rsidR="00C01583" w:rsidRPr="00030100" w:rsidRDefault="00423A03">
            <w:pPr>
              <w:rPr>
                <w:rFonts w:ascii="Arial" w:hAnsi="Arial" w:cs="Arial"/>
                <w:sz w:val="20"/>
                <w:szCs w:val="20"/>
              </w:rPr>
            </w:pPr>
            <w:r w:rsidRPr="00030100">
              <w:rPr>
                <w:rFonts w:ascii="Arial" w:hAnsi="Arial" w:cs="Arial"/>
                <w:sz w:val="20"/>
                <w:szCs w:val="20"/>
              </w:rPr>
              <w:t>7. Pedestrian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3C189186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93A75C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7295" w:rsidRPr="008F25E2" w14:paraId="3FA9DE3E" w14:textId="77777777" w:rsidTr="00027295">
        <w:tc>
          <w:tcPr>
            <w:tcW w:w="4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13B3406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747AD3D" w14:textId="38CAE5F6" w:rsidR="00C01583" w:rsidRPr="00030100" w:rsidRDefault="001123F3">
            <w:pPr>
              <w:rPr>
                <w:rFonts w:ascii="Arial" w:hAnsi="Arial" w:cs="Arial"/>
                <w:sz w:val="20"/>
                <w:szCs w:val="20"/>
              </w:rPr>
            </w:pPr>
            <w:r w:rsidRPr="00030100">
              <w:rPr>
                <w:rFonts w:ascii="Arial" w:hAnsi="Arial" w:cs="Arial"/>
                <w:sz w:val="20"/>
                <w:szCs w:val="20"/>
              </w:rPr>
              <w:t xml:space="preserve">3. Passenger on </w:t>
            </w:r>
            <w:proofErr w:type="gramStart"/>
            <w:r w:rsidRPr="00030100">
              <w:rPr>
                <w:rFonts w:ascii="Arial" w:hAnsi="Arial" w:cs="Arial"/>
                <w:sz w:val="20"/>
                <w:szCs w:val="20"/>
              </w:rPr>
              <w:t>motor cycle</w:t>
            </w:r>
            <w:proofErr w:type="gramEnd"/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63CDB5BB" w14:textId="20C747D4" w:rsidR="00C01583" w:rsidRPr="00030100" w:rsidRDefault="009704E3">
            <w:pPr>
              <w:rPr>
                <w:rFonts w:ascii="Arial" w:hAnsi="Arial" w:cs="Arial"/>
                <w:sz w:val="20"/>
                <w:szCs w:val="20"/>
              </w:rPr>
            </w:pPr>
            <w:r w:rsidRPr="00030100">
              <w:rPr>
                <w:rFonts w:ascii="Arial" w:hAnsi="Arial" w:cs="Arial"/>
                <w:sz w:val="20"/>
                <w:szCs w:val="20"/>
              </w:rPr>
              <w:t xml:space="preserve">8. </w:t>
            </w:r>
            <w:proofErr w:type="gramStart"/>
            <w:r w:rsidRPr="00030100">
              <w:rPr>
                <w:rFonts w:ascii="Arial" w:hAnsi="Arial" w:cs="Arial"/>
                <w:sz w:val="20"/>
                <w:szCs w:val="20"/>
              </w:rPr>
              <w:t>Other</w:t>
            </w:r>
            <w:proofErr w:type="gramEnd"/>
            <w:r w:rsidRPr="00030100">
              <w:rPr>
                <w:rFonts w:ascii="Arial" w:hAnsi="Arial" w:cs="Arial"/>
                <w:sz w:val="20"/>
                <w:szCs w:val="20"/>
              </w:rPr>
              <w:t xml:space="preserve"> specified person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C1A617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DB46B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D4B" w:rsidRPr="008F25E2" w14:paraId="7D7030BE" w14:textId="77777777" w:rsidTr="00027295">
        <w:tc>
          <w:tcPr>
            <w:tcW w:w="421" w:type="dxa"/>
            <w:tcBorders>
              <w:top w:val="nil"/>
              <w:bottom w:val="nil"/>
              <w:right w:val="nil"/>
            </w:tcBorders>
          </w:tcPr>
          <w:p w14:paraId="4DEC4DDD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7D73F58B" w14:textId="39580646" w:rsidR="00C01583" w:rsidRPr="00030100" w:rsidRDefault="001123F3">
            <w:pPr>
              <w:rPr>
                <w:rFonts w:ascii="Arial" w:hAnsi="Arial" w:cs="Arial"/>
                <w:sz w:val="20"/>
                <w:szCs w:val="20"/>
              </w:rPr>
            </w:pPr>
            <w:r w:rsidRPr="00030100">
              <w:rPr>
                <w:rFonts w:ascii="Arial" w:hAnsi="Arial" w:cs="Arial"/>
                <w:sz w:val="20"/>
                <w:szCs w:val="20"/>
              </w:rPr>
              <w:t>4. Occupant of tram car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</w:tcPr>
          <w:p w14:paraId="649FC2AA" w14:textId="53FCB1B9" w:rsidR="00C01583" w:rsidRPr="00030100" w:rsidRDefault="009704E3">
            <w:pPr>
              <w:rPr>
                <w:rFonts w:ascii="Arial" w:hAnsi="Arial" w:cs="Arial"/>
                <w:sz w:val="20"/>
                <w:szCs w:val="20"/>
              </w:rPr>
            </w:pPr>
            <w:r w:rsidRPr="00030100">
              <w:rPr>
                <w:rFonts w:ascii="Arial" w:hAnsi="Arial" w:cs="Arial"/>
                <w:sz w:val="20"/>
                <w:szCs w:val="20"/>
              </w:rPr>
              <w:t>9. Not known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</w:tcPr>
          <w:p w14:paraId="5FFBE69F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</w:tcPr>
          <w:p w14:paraId="5DCB4D0F" w14:textId="77777777" w:rsidR="00C01583" w:rsidRPr="00030100" w:rsidRDefault="00C015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4D4B" w:rsidRPr="00E27FBE" w14:paraId="1F0F5258" w14:textId="77777777" w:rsidTr="00027295">
        <w:tc>
          <w:tcPr>
            <w:tcW w:w="421" w:type="dxa"/>
            <w:tcBorders>
              <w:top w:val="nil"/>
              <w:right w:val="nil"/>
            </w:tcBorders>
          </w:tcPr>
          <w:p w14:paraId="5D636B50" w14:textId="77777777" w:rsidR="00C01583" w:rsidRPr="00E27FBE" w:rsidRDefault="00C01583">
            <w:pPr>
              <w:rPr>
                <w:sz w:val="2"/>
                <w:szCs w:val="2"/>
              </w:rPr>
            </w:pPr>
          </w:p>
        </w:tc>
        <w:tc>
          <w:tcPr>
            <w:tcW w:w="5386" w:type="dxa"/>
            <w:tcBorders>
              <w:top w:val="nil"/>
              <w:left w:val="nil"/>
              <w:right w:val="nil"/>
            </w:tcBorders>
          </w:tcPr>
          <w:p w14:paraId="4A18B4DA" w14:textId="77777777" w:rsidR="00C01583" w:rsidRPr="00E27FBE" w:rsidRDefault="00C01583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tcBorders>
              <w:top w:val="nil"/>
              <w:left w:val="nil"/>
              <w:right w:val="nil"/>
            </w:tcBorders>
          </w:tcPr>
          <w:p w14:paraId="30DEF267" w14:textId="77777777" w:rsidR="00C01583" w:rsidRPr="00E27FBE" w:rsidRDefault="00C01583">
            <w:pPr>
              <w:rPr>
                <w:sz w:val="2"/>
                <w:szCs w:val="2"/>
              </w:rPr>
            </w:pPr>
          </w:p>
        </w:tc>
        <w:tc>
          <w:tcPr>
            <w:tcW w:w="567" w:type="dxa"/>
            <w:tcBorders>
              <w:left w:val="nil"/>
              <w:right w:val="nil"/>
            </w:tcBorders>
          </w:tcPr>
          <w:p w14:paraId="74061FC6" w14:textId="77777777" w:rsidR="00C01583" w:rsidRPr="00E27FBE" w:rsidRDefault="00C01583">
            <w:pPr>
              <w:rPr>
                <w:sz w:val="2"/>
                <w:szCs w:val="2"/>
              </w:rPr>
            </w:pPr>
          </w:p>
        </w:tc>
        <w:tc>
          <w:tcPr>
            <w:tcW w:w="280" w:type="dxa"/>
            <w:tcBorders>
              <w:top w:val="nil"/>
              <w:left w:val="nil"/>
            </w:tcBorders>
          </w:tcPr>
          <w:p w14:paraId="29FDDE46" w14:textId="77777777" w:rsidR="00C01583" w:rsidRPr="00E27FBE" w:rsidRDefault="00C01583">
            <w:pPr>
              <w:rPr>
                <w:sz w:val="2"/>
                <w:szCs w:val="2"/>
              </w:rPr>
            </w:pPr>
          </w:p>
        </w:tc>
      </w:tr>
    </w:tbl>
    <w:p w14:paraId="2715B775" w14:textId="79D1786D" w:rsidR="00C01583" w:rsidRPr="008F25E2" w:rsidRDefault="0010732F" w:rsidP="0010732F">
      <w:pPr>
        <w:rPr>
          <w:rFonts w:ascii="Arial" w:hAnsi="Arial" w:cs="Arial"/>
          <w:sz w:val="20"/>
          <w:szCs w:val="20"/>
        </w:rPr>
      </w:pPr>
      <w:r w:rsidRPr="008F25E2">
        <w:rPr>
          <w:rFonts w:ascii="Arial" w:hAnsi="Arial" w:cs="Arial"/>
          <w:sz w:val="20"/>
          <w:szCs w:val="20"/>
        </w:rPr>
        <w:t>Ϯ Plea</w:t>
      </w:r>
      <w:r w:rsidR="00703CB6" w:rsidRPr="008F25E2">
        <w:rPr>
          <w:rFonts w:ascii="Arial" w:hAnsi="Arial" w:cs="Arial"/>
          <w:sz w:val="20"/>
          <w:szCs w:val="20"/>
        </w:rPr>
        <w:t>se insert appropriate number in box</w:t>
      </w:r>
      <w:r w:rsidR="00C01583" w:rsidRPr="008F25E2">
        <w:rPr>
          <w:rFonts w:ascii="Arial" w:hAnsi="Arial" w:cs="Arial"/>
          <w:sz w:val="20"/>
          <w:szCs w:val="20"/>
        </w:rPr>
        <w:br w:type="page"/>
      </w:r>
    </w:p>
    <w:p w14:paraId="59EC3422" w14:textId="2EA46C0A" w:rsidR="00A834C0" w:rsidRDefault="000D3630" w:rsidP="00A834C0">
      <w:pPr>
        <w:pStyle w:val="Heading1"/>
      </w:pPr>
      <w:r>
        <w:lastRenderedPageBreak/>
        <w:t xml:space="preserve"> </w:t>
      </w:r>
      <w:bookmarkStart w:id="11" w:name="_Toc169009387"/>
      <w:bookmarkStart w:id="12" w:name="_Toc187313649"/>
      <w:r w:rsidR="00A834C0">
        <w:t>Form 90</w:t>
      </w:r>
      <w:bookmarkEnd w:id="11"/>
      <w:bookmarkEnd w:id="12"/>
    </w:p>
    <w:p w14:paraId="5598D182" w14:textId="77777777" w:rsidR="00A834C0" w:rsidRDefault="00A834C0" w:rsidP="00A834C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COUNTERFOIL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50"/>
        <w:gridCol w:w="3555"/>
      </w:tblGrid>
      <w:tr w:rsidR="00A834C0" w14:paraId="1A4A773E" w14:textId="77777777">
        <w:tc>
          <w:tcPr>
            <w:tcW w:w="7350" w:type="dxa"/>
            <w:tcBorders>
              <w:top w:val="nil"/>
              <w:left w:val="nil"/>
              <w:bottom w:val="nil"/>
              <w:right w:val="nil"/>
            </w:tcBorders>
          </w:tcPr>
          <w:p w14:paraId="62AA3F97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Name of deceased person…………………….……………………………………….</w:t>
            </w:r>
          </w:p>
        </w:tc>
        <w:tc>
          <w:tcPr>
            <w:tcW w:w="3555" w:type="dxa"/>
            <w:tcBorders>
              <w:top w:val="nil"/>
              <w:left w:val="nil"/>
              <w:bottom w:val="nil"/>
              <w:right w:val="nil"/>
            </w:tcBorders>
          </w:tcPr>
          <w:p w14:paraId="38567C1E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of death………………………….</w:t>
            </w:r>
          </w:p>
          <w:p w14:paraId="68E452D4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4C0" w14:paraId="254986D0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05" w:type="dxa"/>
            <w:gridSpan w:val="2"/>
          </w:tcPr>
          <w:p w14:paraId="35CD5267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Place of death …………………………………………………………………………………………………………………………</w:t>
            </w:r>
          </w:p>
          <w:p w14:paraId="20DEFAD5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4C0" w14:paraId="7FA05349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05" w:type="dxa"/>
            <w:gridSpan w:val="2"/>
          </w:tcPr>
          <w:p w14:paraId="10C58D57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By whom reported ………………………………………………………………………………………………………………………</w:t>
            </w:r>
          </w:p>
          <w:p w14:paraId="05CC09CB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4C0" w14:paraId="0037EAE4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0905" w:type="dxa"/>
            <w:gridSpan w:val="2"/>
          </w:tcPr>
          <w:p w14:paraId="7E1ED756" w14:textId="09BE540A" w:rsidR="00A834C0" w:rsidRDefault="00A834C0" w:rsidP="00CF7AB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Notification sent to registrar on …………………………………………………………</w:t>
            </w:r>
          </w:p>
        </w:tc>
      </w:tr>
    </w:tbl>
    <w:p w14:paraId="7C3AEEFD" w14:textId="77777777" w:rsidR="00A834C0" w:rsidRPr="00350682" w:rsidRDefault="00A834C0" w:rsidP="00A834C0">
      <w:pPr>
        <w:rPr>
          <w:rFonts w:ascii="Arial" w:hAnsi="Arial" w:cs="Arial"/>
          <w:sz w:val="8"/>
          <w:szCs w:val="8"/>
        </w:rPr>
      </w:pPr>
    </w:p>
    <w:p w14:paraId="7BEF48A8" w14:textId="77777777" w:rsidR="00A834C0" w:rsidRPr="00FA32DB" w:rsidRDefault="00A834C0" w:rsidP="00A834C0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A32DB">
        <w:rPr>
          <w:rFonts w:ascii="Arial" w:hAnsi="Arial" w:cs="Arial"/>
          <w:b/>
          <w:bCs/>
          <w:sz w:val="24"/>
          <w:szCs w:val="24"/>
        </w:rPr>
        <w:t>NOTIFICATION TO THE REGISTRAR BY THE CORONER</w:t>
      </w:r>
    </w:p>
    <w:p w14:paraId="25C36113" w14:textId="77777777" w:rsidR="00A834C0" w:rsidRDefault="00A834C0" w:rsidP="00A834C0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THAT </w:t>
      </w:r>
      <w:r w:rsidDel="002C2727">
        <w:rPr>
          <w:rFonts w:ascii="Arial" w:hAnsi="Arial" w:cs="Arial"/>
          <w:sz w:val="20"/>
          <w:szCs w:val="20"/>
        </w:rPr>
        <w:t xml:space="preserve">HE </w:t>
      </w:r>
      <w:r>
        <w:rPr>
          <w:rFonts w:ascii="Arial" w:hAnsi="Arial" w:cs="Arial"/>
          <w:sz w:val="20"/>
          <w:szCs w:val="20"/>
        </w:rPr>
        <w:t xml:space="preserve">DOES NOT PROPOSE TO COMMENCE OR RESUME AN </w:t>
      </w:r>
      <w:r w:rsidRPr="42433403">
        <w:rPr>
          <w:rFonts w:ascii="Arial" w:hAnsi="Arial" w:cs="Arial"/>
          <w:sz w:val="20"/>
          <w:szCs w:val="20"/>
        </w:rPr>
        <w:t>INVESTIGATION</w:t>
      </w:r>
      <w:r w:rsidRPr="7B670DA7">
        <w:rPr>
          <w:rFonts w:ascii="Arial" w:hAnsi="Arial" w:cs="Arial"/>
          <w:sz w:val="20"/>
          <w:szCs w:val="20"/>
        </w:rPr>
        <w:t xml:space="preserve"> UNDER SECTION 1 OF THE CORONERS AND JUSTICE ACT 2009</w:t>
      </w:r>
      <w:r>
        <w:rPr>
          <w:rFonts w:ascii="Arial" w:hAnsi="Arial" w:cs="Arial"/>
          <w:sz w:val="20"/>
          <w:szCs w:val="20"/>
        </w:rPr>
        <w:t xml:space="preserve"> (CJA 09)</w:t>
      </w:r>
    </w:p>
    <w:p w14:paraId="055BFF95" w14:textId="05CFA374" w:rsidR="00A834C0" w:rsidRPr="00CF7ABC" w:rsidRDefault="00A834C0" w:rsidP="00CF7ABC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(Deceased connected with visiting forces, or headquarters or defence organisation)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804"/>
        <w:gridCol w:w="1985"/>
        <w:gridCol w:w="2121"/>
      </w:tblGrid>
      <w:tr w:rsidR="00A834C0" w14:paraId="43052955" w14:textId="77777777" w:rsidTr="002F5BDD">
        <w:trPr>
          <w:jc w:val="center"/>
        </w:trPr>
        <w:tc>
          <w:tcPr>
            <w:tcW w:w="6804" w:type="dxa"/>
            <w:tcBorders>
              <w:top w:val="nil"/>
              <w:left w:val="nil"/>
              <w:bottom w:val="nil"/>
              <w:right w:val="nil"/>
            </w:tcBorders>
          </w:tcPr>
          <w:p w14:paraId="3568AFB3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C294531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Entry No.</w:t>
            </w:r>
          </w:p>
          <w:p w14:paraId="26501024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 be completed by registrar</w:t>
            </w:r>
          </w:p>
        </w:tc>
        <w:tc>
          <w:tcPr>
            <w:tcW w:w="2121" w:type="dxa"/>
            <w:tcBorders>
              <w:left w:val="single" w:sz="4" w:space="0" w:color="auto"/>
            </w:tcBorders>
            <w:vAlign w:val="center"/>
          </w:tcPr>
          <w:p w14:paraId="6887F66A" w14:textId="64ADEAB6" w:rsidR="00A834C0" w:rsidRDefault="002F5B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XXXXXXXXX</w:t>
            </w:r>
          </w:p>
        </w:tc>
      </w:tr>
    </w:tbl>
    <w:p w14:paraId="380F8024" w14:textId="77777777" w:rsidR="00A834C0" w:rsidRPr="00B13775" w:rsidRDefault="00A834C0" w:rsidP="00A834C0">
      <w:pPr>
        <w:rPr>
          <w:rFonts w:ascii="Arial" w:hAnsi="Arial" w:cs="Arial"/>
          <w:b/>
          <w:bCs/>
          <w:sz w:val="20"/>
          <w:szCs w:val="20"/>
          <w:u w:val="single"/>
        </w:rPr>
      </w:pPr>
      <w:proofErr w:type="gramStart"/>
      <w:r w:rsidRPr="00B13775">
        <w:rPr>
          <w:rFonts w:ascii="Arial" w:hAnsi="Arial" w:cs="Arial"/>
          <w:b/>
          <w:bCs/>
          <w:sz w:val="20"/>
          <w:szCs w:val="20"/>
          <w:u w:val="single"/>
        </w:rPr>
        <w:t>Particulars of</w:t>
      </w:r>
      <w:proofErr w:type="gramEnd"/>
      <w:r w:rsidRPr="00B13775">
        <w:rPr>
          <w:rFonts w:ascii="Arial" w:hAnsi="Arial" w:cs="Arial"/>
          <w:b/>
          <w:bCs/>
          <w:sz w:val="20"/>
          <w:szCs w:val="20"/>
          <w:u w:val="single"/>
        </w:rPr>
        <w:t xml:space="preserve"> deceased person</w:t>
      </w:r>
    </w:p>
    <w:p w14:paraId="45B3ABE3" w14:textId="77777777" w:rsidR="00A834C0" w:rsidRPr="00B13775" w:rsidRDefault="00A834C0" w:rsidP="00A834C0">
      <w:pPr>
        <w:rPr>
          <w:rFonts w:ascii="Arial" w:hAnsi="Arial" w:cs="Arial"/>
          <w:sz w:val="14"/>
          <w:szCs w:val="1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82"/>
        <w:gridCol w:w="2685"/>
        <w:gridCol w:w="2850"/>
      </w:tblGrid>
      <w:tr w:rsidR="00A834C0" w14:paraId="212E09D5" w14:textId="77777777">
        <w:tc>
          <w:tcPr>
            <w:tcW w:w="80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D5EFE5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Name and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Surname  …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………………………….……………………………………………..</w:t>
            </w: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</w:tcPr>
          <w:p w14:paraId="6260E228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Age ………………………….</w:t>
            </w:r>
          </w:p>
          <w:p w14:paraId="39D0FAB0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4C0" w14:paraId="288BC94B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382" w:type="dxa"/>
          </w:tcPr>
          <w:p w14:paraId="7E3BE653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of death …………………………………………………</w:t>
            </w:r>
          </w:p>
        </w:tc>
        <w:tc>
          <w:tcPr>
            <w:tcW w:w="5544" w:type="dxa"/>
            <w:gridSpan w:val="2"/>
          </w:tcPr>
          <w:p w14:paraId="5AFFF5F6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Place of death ………………………………………………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…..</w:t>
            </w:r>
            <w:proofErr w:type="gramEnd"/>
          </w:p>
        </w:tc>
      </w:tr>
    </w:tbl>
    <w:p w14:paraId="15B5FD71" w14:textId="77777777" w:rsidR="00A834C0" w:rsidRDefault="00A834C0" w:rsidP="00A834C0">
      <w:pPr>
        <w:rPr>
          <w:rFonts w:ascii="Arial" w:hAnsi="Arial" w:cs="Arial"/>
          <w:sz w:val="20"/>
          <w:szCs w:val="20"/>
        </w:rPr>
      </w:pPr>
    </w:p>
    <w:p w14:paraId="01C89E90" w14:textId="77777777" w:rsidR="00A834C0" w:rsidRDefault="00A834C0" w:rsidP="00A834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circumstances of the death of the above person have been reported to me and I am satisfied that the deceased person had, at the time of death, a relevant association with a visiting force within the meaning of Section 7 of the Visiting Forces Act 1952 or with an international headquarters or defence organisation within the meaning of paragraph 6 of the schedule to the International Headquarters and Defence Organisation Act 1964.</w:t>
      </w:r>
    </w:p>
    <w:p w14:paraId="0877AADF" w14:textId="77777777" w:rsidR="00A834C0" w:rsidRDefault="00A834C0" w:rsidP="00A834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following statement applies*</w:t>
      </w:r>
    </w:p>
    <w:p w14:paraId="71E2D519" w14:textId="77777777" w:rsidR="00A834C0" w:rsidRDefault="00A834C0" w:rsidP="00A834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a) s.1 CJA 09 is engaged, but I have not been directed by the Lord Chancellor to investigate the </w:t>
      </w:r>
      <w:proofErr w:type="gramStart"/>
      <w:r>
        <w:rPr>
          <w:rFonts w:ascii="Arial" w:hAnsi="Arial" w:cs="Arial"/>
          <w:sz w:val="20"/>
          <w:szCs w:val="20"/>
        </w:rPr>
        <w:t>death;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14:paraId="261617BC" w14:textId="77777777" w:rsidR="00A834C0" w:rsidRDefault="00A834C0" w:rsidP="00A834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b) I commenced an investigation, but it has been suspended; or</w:t>
      </w:r>
    </w:p>
    <w:p w14:paraId="38995500" w14:textId="77777777" w:rsidR="00A834C0" w:rsidRDefault="00A834C0" w:rsidP="00A834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c) s.1 CJA 09 is not engaged, and regulation 15(2)(b) of The Medical Certificate of Cause of Death Regulations 2024 applies.</w:t>
      </w:r>
      <w:r>
        <w:rPr>
          <w:rFonts w:ascii="Arial" w:hAnsi="Arial" w:cs="Arial"/>
          <w:sz w:val="20"/>
          <w:szCs w:val="20"/>
        </w:rPr>
        <w:tab/>
      </w:r>
    </w:p>
    <w:p w14:paraId="6D5EA256" w14:textId="77777777" w:rsidR="00A834C0" w:rsidRDefault="00A834C0" w:rsidP="00A834C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+ The cause of death </w:t>
      </w:r>
      <w:proofErr w:type="gramStart"/>
      <w:r>
        <w:rPr>
          <w:rFonts w:ascii="Arial" w:hAnsi="Arial" w:cs="Arial"/>
          <w:sz w:val="20"/>
          <w:szCs w:val="20"/>
        </w:rPr>
        <w:t>was :</w:t>
      </w:r>
      <w:proofErr w:type="gramEnd"/>
    </w:p>
    <w:tbl>
      <w:tblPr>
        <w:tblStyle w:val="TableGrid"/>
        <w:tblW w:w="10910" w:type="dxa"/>
        <w:tblLook w:val="04A0" w:firstRow="1" w:lastRow="0" w:firstColumn="1" w:lastColumn="0" w:noHBand="0" w:noVBand="1"/>
      </w:tblPr>
      <w:tblGrid>
        <w:gridCol w:w="1696"/>
        <w:gridCol w:w="3254"/>
        <w:gridCol w:w="713"/>
        <w:gridCol w:w="2966"/>
        <w:gridCol w:w="2281"/>
      </w:tblGrid>
      <w:tr w:rsidR="00A834C0" w14:paraId="57BC475D" w14:textId="77777777">
        <w:tc>
          <w:tcPr>
            <w:tcW w:w="1696" w:type="dxa"/>
            <w:tcBorders>
              <w:bottom w:val="nil"/>
              <w:right w:val="nil"/>
            </w:tcBorders>
          </w:tcPr>
          <w:p w14:paraId="6286A611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 w:rsidRPr="59C11D60">
              <w:rPr>
                <w:rFonts w:ascii="Arial" w:hAnsi="Arial" w:cs="Arial"/>
                <w:sz w:val="20"/>
                <w:szCs w:val="20"/>
              </w:rPr>
              <w:t xml:space="preserve">                  </w:t>
            </w:r>
            <w:r w:rsidRPr="59C11D60">
              <w:rPr>
                <w:rFonts w:ascii="Times New Roman" w:eastAsia="Times New Roman" w:hAnsi="Times New Roman" w:cs="Times New Roman"/>
                <w:sz w:val="20"/>
                <w:szCs w:val="20"/>
              </w:rPr>
              <w:t>I</w:t>
            </w:r>
            <w:r w:rsidRPr="59C11D60">
              <w:rPr>
                <w:rFonts w:ascii="Arial" w:hAnsi="Arial" w:cs="Arial"/>
                <w:sz w:val="20"/>
                <w:szCs w:val="20"/>
              </w:rPr>
              <w:t xml:space="preserve"> (a)</w:t>
            </w:r>
          </w:p>
        </w:tc>
        <w:tc>
          <w:tcPr>
            <w:tcW w:w="9214" w:type="dxa"/>
            <w:gridSpan w:val="4"/>
            <w:tcBorders>
              <w:left w:val="nil"/>
              <w:bottom w:val="nil"/>
            </w:tcBorders>
          </w:tcPr>
          <w:p w14:paraId="629DB882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4C0" w14:paraId="06B45C1B" w14:textId="77777777">
        <w:tc>
          <w:tcPr>
            <w:tcW w:w="1696" w:type="dxa"/>
            <w:tcBorders>
              <w:top w:val="nil"/>
              <w:bottom w:val="nil"/>
              <w:right w:val="nil"/>
            </w:tcBorders>
          </w:tcPr>
          <w:p w14:paraId="6D0AA974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due to (b)</w:t>
            </w:r>
          </w:p>
        </w:tc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</w:tcPr>
          <w:p w14:paraId="4D13ABD8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4C0" w14:paraId="5919B51E" w14:textId="77777777">
        <w:tc>
          <w:tcPr>
            <w:tcW w:w="1696" w:type="dxa"/>
            <w:tcBorders>
              <w:top w:val="nil"/>
              <w:bottom w:val="nil"/>
              <w:right w:val="nil"/>
            </w:tcBorders>
          </w:tcPr>
          <w:p w14:paraId="503E3B18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due to (c)</w:t>
            </w:r>
          </w:p>
        </w:tc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</w:tcPr>
          <w:p w14:paraId="7E6DE5E6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4C0" w14:paraId="6F9AC8D8" w14:textId="77777777">
        <w:tc>
          <w:tcPr>
            <w:tcW w:w="1696" w:type="dxa"/>
            <w:tcBorders>
              <w:top w:val="nil"/>
              <w:bottom w:val="nil"/>
              <w:right w:val="nil"/>
            </w:tcBorders>
          </w:tcPr>
          <w:p w14:paraId="4A4636CF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due to (d)</w:t>
            </w:r>
          </w:p>
        </w:tc>
        <w:tc>
          <w:tcPr>
            <w:tcW w:w="9214" w:type="dxa"/>
            <w:gridSpan w:val="4"/>
            <w:tcBorders>
              <w:top w:val="nil"/>
              <w:left w:val="nil"/>
              <w:bottom w:val="nil"/>
            </w:tcBorders>
          </w:tcPr>
          <w:p w14:paraId="02B18728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4C0" w14:paraId="551154D8" w14:textId="77777777">
        <w:tc>
          <w:tcPr>
            <w:tcW w:w="1696" w:type="dxa"/>
            <w:tcBorders>
              <w:top w:val="nil"/>
              <w:right w:val="nil"/>
            </w:tcBorders>
          </w:tcPr>
          <w:p w14:paraId="2017F2F8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 w:rsidRPr="59C11D60">
              <w:rPr>
                <w:rFonts w:ascii="Arial" w:hAnsi="Arial" w:cs="Arial"/>
                <w:sz w:val="20"/>
                <w:szCs w:val="20"/>
              </w:rPr>
              <w:t xml:space="preserve">                   </w:t>
            </w:r>
            <w:r w:rsidRPr="59C11D60">
              <w:rPr>
                <w:rFonts w:ascii="Times New Roman" w:eastAsia="Times New Roman" w:hAnsi="Times New Roman" w:cs="Times New Roman"/>
                <w:sz w:val="20"/>
                <w:szCs w:val="20"/>
              </w:rPr>
              <w:t>II</w:t>
            </w:r>
          </w:p>
        </w:tc>
        <w:tc>
          <w:tcPr>
            <w:tcW w:w="9214" w:type="dxa"/>
            <w:gridSpan w:val="4"/>
            <w:tcBorders>
              <w:top w:val="nil"/>
              <w:left w:val="nil"/>
            </w:tcBorders>
          </w:tcPr>
          <w:p w14:paraId="51D0DF3F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4C0" w14:paraId="72B43186" w14:textId="77777777">
        <w:tc>
          <w:tcPr>
            <w:tcW w:w="10910" w:type="dxa"/>
            <w:gridSpan w:val="5"/>
          </w:tcPr>
          <w:p w14:paraId="14F0BDF6" w14:textId="77777777" w:rsidR="00A834C0" w:rsidRDefault="00A834C0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Ethnicity (if known)</w:t>
            </w:r>
          </w:p>
        </w:tc>
      </w:tr>
      <w:tr w:rsidR="00A834C0" w14:paraId="3FD7362F" w14:textId="77777777">
        <w:tc>
          <w:tcPr>
            <w:tcW w:w="5665" w:type="dxa"/>
            <w:gridSpan w:val="3"/>
          </w:tcPr>
          <w:p w14:paraId="05DCD380" w14:textId="77777777" w:rsidR="00A834C0" w:rsidRDefault="00A834C0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Was the deceased pregnant within the year prior to their death?</w:t>
            </w:r>
          </w:p>
        </w:tc>
        <w:tc>
          <w:tcPr>
            <w:tcW w:w="5245" w:type="dxa"/>
            <w:gridSpan w:val="2"/>
          </w:tcPr>
          <w:p w14:paraId="03AA85AF" w14:textId="77777777" w:rsidR="00A834C0" w:rsidRDefault="00A834C0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A834C0" w14:paraId="2445B491" w14:textId="77777777">
        <w:tc>
          <w:tcPr>
            <w:tcW w:w="5665" w:type="dxa"/>
            <w:gridSpan w:val="3"/>
          </w:tcPr>
          <w:p w14:paraId="3E4677F9" w14:textId="77777777" w:rsidR="00A834C0" w:rsidRDefault="00A834C0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Did the pregnancy contribute to the death?</w:t>
            </w:r>
          </w:p>
        </w:tc>
        <w:tc>
          <w:tcPr>
            <w:tcW w:w="5245" w:type="dxa"/>
            <w:gridSpan w:val="2"/>
          </w:tcPr>
          <w:p w14:paraId="30756F90" w14:textId="77777777" w:rsidR="00A834C0" w:rsidRDefault="00A834C0">
            <w:pPr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</w:pPr>
          </w:p>
        </w:tc>
      </w:tr>
      <w:tr w:rsidR="00A834C0" w14:paraId="6780D74C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2" w:type="dxa"/>
            <w:gridSpan w:val="2"/>
          </w:tcPr>
          <w:p w14:paraId="212CDC92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63" w:type="dxa"/>
            <w:gridSpan w:val="3"/>
          </w:tcPr>
          <w:p w14:paraId="511681DD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4C0" w14:paraId="436462DF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952" w:type="dxa"/>
            <w:gridSpan w:val="2"/>
          </w:tcPr>
          <w:p w14:paraId="54D05A8C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Coroner name </w:t>
            </w:r>
          </w:p>
          <w:p w14:paraId="0B377B1C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  <w:p w14:paraId="6A7A9385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Coroner designation</w:t>
            </w:r>
          </w:p>
          <w:p w14:paraId="1F8B9CDA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…………………………………………………..</w:t>
            </w:r>
          </w:p>
        </w:tc>
        <w:tc>
          <w:tcPr>
            <w:tcW w:w="3681" w:type="dxa"/>
            <w:gridSpan w:val="2"/>
          </w:tcPr>
          <w:p w14:paraId="4A0D1FF3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Coroner area …………………………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…..</w:t>
            </w:r>
            <w:proofErr w:type="gramEnd"/>
          </w:p>
        </w:tc>
        <w:tc>
          <w:tcPr>
            <w:tcW w:w="2282" w:type="dxa"/>
          </w:tcPr>
          <w:p w14:paraId="748F956D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Date ………………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…..</w:t>
            </w:r>
            <w:proofErr w:type="gramEnd"/>
          </w:p>
        </w:tc>
      </w:tr>
    </w:tbl>
    <w:p w14:paraId="7D31CA9E" w14:textId="77777777" w:rsidR="00A834C0" w:rsidRPr="006D7BB8" w:rsidRDefault="00A834C0" w:rsidP="00A834C0">
      <w:pPr>
        <w:rPr>
          <w:sz w:val="6"/>
          <w:szCs w:val="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62"/>
        <w:gridCol w:w="3029"/>
        <w:gridCol w:w="2426"/>
      </w:tblGrid>
      <w:tr w:rsidR="00A834C0" w14:paraId="29724F30" w14:textId="77777777" w:rsidTr="00CF7ABC">
        <w:tc>
          <w:tcPr>
            <w:tcW w:w="5462" w:type="dxa"/>
          </w:tcPr>
          <w:p w14:paraId="7A3705C8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To: …………………………………………………………</w:t>
            </w:r>
          </w:p>
        </w:tc>
        <w:tc>
          <w:tcPr>
            <w:tcW w:w="5455" w:type="dxa"/>
            <w:gridSpan w:val="2"/>
          </w:tcPr>
          <w:p w14:paraId="2BE5C98F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Registrar of births and deaths</w:t>
            </w:r>
          </w:p>
        </w:tc>
      </w:tr>
      <w:tr w:rsidR="00A834C0" w14:paraId="35E5316C" w14:textId="77777777">
        <w:tc>
          <w:tcPr>
            <w:tcW w:w="8491" w:type="dxa"/>
            <w:gridSpan w:val="2"/>
          </w:tcPr>
          <w:p w14:paraId="48C735FA" w14:textId="77777777" w:rsidR="00A834C0" w:rsidRPr="006B2726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6B2726">
              <w:rPr>
                <w:rFonts w:ascii="Arial" w:hAnsi="Arial" w:cs="Arial"/>
                <w:sz w:val="20"/>
                <w:szCs w:val="20"/>
              </w:rPr>
              <w:t>Delete if not applicable</w:t>
            </w:r>
          </w:p>
        </w:tc>
        <w:tc>
          <w:tcPr>
            <w:tcW w:w="2424" w:type="dxa"/>
          </w:tcPr>
          <w:p w14:paraId="1D6E9209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 90</w:t>
            </w:r>
          </w:p>
        </w:tc>
      </w:tr>
      <w:tr w:rsidR="00A834C0" w14:paraId="26F86D84" w14:textId="77777777">
        <w:tc>
          <w:tcPr>
            <w:tcW w:w="8491" w:type="dxa"/>
            <w:gridSpan w:val="2"/>
          </w:tcPr>
          <w:p w14:paraId="34A5C105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 Delete if not applicable</w:t>
            </w:r>
          </w:p>
        </w:tc>
        <w:tc>
          <w:tcPr>
            <w:tcW w:w="2424" w:type="dxa"/>
          </w:tcPr>
          <w:p w14:paraId="55EAACEA" w14:textId="77777777" w:rsidR="00A834C0" w:rsidRDefault="00A834C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3537C72" w14:textId="77777777" w:rsidR="00E4543A" w:rsidRDefault="00E4543A" w:rsidP="0002027A">
      <w:pPr>
        <w:pStyle w:val="Heading1"/>
      </w:pPr>
    </w:p>
    <w:p w14:paraId="2C97A178" w14:textId="65AAAE44" w:rsidR="00F22FDF" w:rsidRPr="00CF7ABC" w:rsidRDefault="00E4543A" w:rsidP="00CF7ABC">
      <w:pPr>
        <w:rPr>
          <w:rFonts w:ascii="Arial" w:hAnsi="Arial" w:cs="Arial"/>
          <w:b/>
          <w:bCs/>
          <w:u w:val="single"/>
        </w:rPr>
      </w:pPr>
      <w:r>
        <w:br w:type="page"/>
      </w:r>
      <w:bookmarkStart w:id="13" w:name="_Toc187313650"/>
      <w:r w:rsidR="00D65BA5" w:rsidRPr="00CF7ABC">
        <w:rPr>
          <w:rFonts w:ascii="Arial" w:hAnsi="Arial" w:cs="Arial"/>
          <w:b/>
          <w:bCs/>
          <w:u w:val="single"/>
        </w:rPr>
        <w:lastRenderedPageBreak/>
        <w:t>Record of Inquest</w:t>
      </w:r>
      <w:bookmarkEnd w:id="13"/>
    </w:p>
    <w:p w14:paraId="73D88E8A" w14:textId="77777777" w:rsidR="000C7DD5" w:rsidRDefault="000C7DD5" w:rsidP="00820DAC">
      <w:pPr>
        <w:tabs>
          <w:tab w:val="left" w:pos="6108"/>
        </w:tabs>
        <w:spacing w:line="188" w:lineRule="exact"/>
        <w:ind w:left="160"/>
        <w:rPr>
          <w:rFonts w:ascii="Arial" w:hAnsi="Arial" w:cs="Arial"/>
          <w:b/>
          <w:bCs/>
          <w:u w:val="single"/>
        </w:rPr>
      </w:pPr>
    </w:p>
    <w:p w14:paraId="51FB74E5" w14:textId="77777777" w:rsidR="000C7DD5" w:rsidRPr="00515A86" w:rsidRDefault="000C7DD5" w:rsidP="000C7DD5">
      <w:pPr>
        <w:spacing w:after="0" w:line="240" w:lineRule="auto"/>
        <w:jc w:val="center"/>
        <w:rPr>
          <w:rFonts w:ascii="Arial" w:hAnsi="Arial" w:cs="Arial"/>
        </w:rPr>
      </w:pPr>
      <w:r w:rsidRPr="00515A86">
        <w:rPr>
          <w:rFonts w:ascii="Arial" w:hAnsi="Arial" w:cs="Arial"/>
        </w:rPr>
        <w:t>Record of Inquest</w:t>
      </w:r>
    </w:p>
    <w:p w14:paraId="36C046DD" w14:textId="77777777" w:rsidR="000C7DD5" w:rsidRPr="00515A86" w:rsidRDefault="000C7DD5" w:rsidP="000C7DD5">
      <w:pPr>
        <w:spacing w:after="0" w:line="240" w:lineRule="auto"/>
        <w:rPr>
          <w:rFonts w:ascii="Arial" w:hAnsi="Arial" w:cs="Arial"/>
        </w:rPr>
      </w:pPr>
    </w:p>
    <w:p w14:paraId="096B65AE" w14:textId="77777777" w:rsidR="000C7DD5" w:rsidRPr="00515A86" w:rsidRDefault="000C7DD5" w:rsidP="000C7DD5">
      <w:pPr>
        <w:spacing w:after="0" w:line="240" w:lineRule="auto"/>
        <w:rPr>
          <w:rFonts w:ascii="Arial" w:hAnsi="Arial" w:cs="Arial"/>
        </w:rPr>
      </w:pPr>
      <w:r w:rsidRPr="00515A86">
        <w:rPr>
          <w:rFonts w:ascii="Arial" w:hAnsi="Arial" w:cs="Arial"/>
        </w:rPr>
        <w:t>The following is the record of the inquest (including the statutory determination and, where required findings) –</w:t>
      </w:r>
    </w:p>
    <w:p w14:paraId="78286C12" w14:textId="77777777" w:rsidR="000C7DD5" w:rsidRPr="00515A86" w:rsidRDefault="000C7DD5" w:rsidP="000C7DD5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515A86">
        <w:rPr>
          <w:rFonts w:ascii="Arial" w:hAnsi="Arial" w:cs="Arial"/>
        </w:rPr>
        <w:t>Name of the deceased (if known)</w:t>
      </w:r>
    </w:p>
    <w:p w14:paraId="41C6E0A8" w14:textId="77777777" w:rsidR="000C7DD5" w:rsidRPr="00515A86" w:rsidRDefault="000C7DD5" w:rsidP="000C7DD5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515A86">
        <w:rPr>
          <w:rFonts w:ascii="Arial" w:hAnsi="Arial" w:cs="Arial"/>
        </w:rPr>
        <w:t>Medical cause of death:</w:t>
      </w:r>
    </w:p>
    <w:p w14:paraId="05A55916" w14:textId="55206378" w:rsidR="000C7DD5" w:rsidRPr="00515A86" w:rsidRDefault="00BE61EC" w:rsidP="000C7DD5">
      <w:pPr>
        <w:tabs>
          <w:tab w:val="left" w:pos="526"/>
        </w:tabs>
        <w:spacing w:before="20" w:line="495" w:lineRule="exact"/>
        <w:ind w:left="526" w:right="-3"/>
        <w:rPr>
          <w:rFonts w:ascii="Arial" w:hAnsi="Arial" w:cs="Arial"/>
          <w:color w:val="010302"/>
        </w:rPr>
      </w:pPr>
      <w:r w:rsidRPr="59C11D60">
        <w:rPr>
          <w:rFonts w:ascii="Times New Roman" w:eastAsia="Times New Roman" w:hAnsi="Times New Roman" w:cs="Times New Roman"/>
          <w:color w:val="000000" w:themeColor="text1"/>
        </w:rPr>
        <w:t>I</w:t>
      </w:r>
      <w:r w:rsidRPr="59C11D60">
        <w:rPr>
          <w:rFonts w:ascii="Arial" w:hAnsi="Arial" w:cs="Arial"/>
          <w:color w:val="000000" w:themeColor="text1"/>
        </w:rPr>
        <w:t>(</w:t>
      </w:r>
      <w:r w:rsidR="000C7DD5" w:rsidRPr="59C11D60">
        <w:rPr>
          <w:rFonts w:ascii="Arial" w:hAnsi="Arial" w:cs="Arial"/>
          <w:color w:val="000000" w:themeColor="text1"/>
        </w:rPr>
        <w:t>a</w:t>
      </w:r>
      <w:r w:rsidRPr="59C11D60">
        <w:rPr>
          <w:rFonts w:ascii="Arial" w:hAnsi="Arial" w:cs="Arial"/>
          <w:color w:val="000000" w:themeColor="text1"/>
        </w:rPr>
        <w:t>)</w:t>
      </w:r>
      <w:r>
        <w:tab/>
      </w:r>
      <w:r w:rsidR="000C7DD5" w:rsidRPr="59C11D60">
        <w:rPr>
          <w:rFonts w:ascii="Arial" w:hAnsi="Arial" w:cs="Arial"/>
          <w:color w:val="000000" w:themeColor="text1"/>
        </w:rPr>
        <w:t xml:space="preserve">  </w:t>
      </w:r>
    </w:p>
    <w:p w14:paraId="3357627B" w14:textId="5694E588" w:rsidR="000C7DD5" w:rsidRPr="00515A86" w:rsidRDefault="00BE61EC" w:rsidP="000C7DD5">
      <w:pPr>
        <w:spacing w:before="180" w:line="323" w:lineRule="exact"/>
        <w:ind w:left="526"/>
        <w:rPr>
          <w:rFonts w:ascii="Arial" w:hAnsi="Arial" w:cs="Arial"/>
          <w:color w:val="010302"/>
        </w:rPr>
      </w:pPr>
      <w:r>
        <w:rPr>
          <w:rFonts w:ascii="Arial" w:hAnsi="Arial" w:cs="Arial"/>
          <w:color w:val="000000"/>
        </w:rPr>
        <w:t>(</w:t>
      </w:r>
      <w:r w:rsidR="000C7DD5" w:rsidRPr="00515A86">
        <w:rPr>
          <w:rFonts w:ascii="Arial" w:hAnsi="Arial" w:cs="Arial"/>
          <w:color w:val="000000"/>
        </w:rPr>
        <w:t>b</w:t>
      </w:r>
      <w:r>
        <w:rPr>
          <w:rFonts w:ascii="Arial" w:hAnsi="Arial" w:cs="Arial"/>
          <w:color w:val="000000"/>
        </w:rPr>
        <w:t>)</w:t>
      </w:r>
      <w:r w:rsidR="000C7DD5" w:rsidRPr="00515A86">
        <w:rPr>
          <w:rFonts w:ascii="Arial" w:hAnsi="Arial" w:cs="Arial"/>
        </w:rPr>
        <w:t xml:space="preserve"> </w:t>
      </w:r>
    </w:p>
    <w:p w14:paraId="3A69D915" w14:textId="293684AC" w:rsidR="000C7DD5" w:rsidRPr="00515A86" w:rsidRDefault="00BE61EC" w:rsidP="000C7DD5">
      <w:pPr>
        <w:spacing w:before="160" w:line="323" w:lineRule="exact"/>
        <w:ind w:left="526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</w:t>
      </w:r>
      <w:r w:rsidR="000C7DD5" w:rsidRPr="00515A86">
        <w:rPr>
          <w:rFonts w:ascii="Arial" w:hAnsi="Arial" w:cs="Arial"/>
          <w:color w:val="000000"/>
        </w:rPr>
        <w:t>c</w:t>
      </w:r>
      <w:r>
        <w:rPr>
          <w:rFonts w:ascii="Arial" w:hAnsi="Arial" w:cs="Arial"/>
          <w:color w:val="000000"/>
        </w:rPr>
        <w:t>)</w:t>
      </w:r>
    </w:p>
    <w:p w14:paraId="324642BA" w14:textId="2B8C9466" w:rsidR="00A64908" w:rsidRPr="00515A86" w:rsidRDefault="00BE61EC" w:rsidP="00A64908">
      <w:pPr>
        <w:spacing w:before="160" w:line="323" w:lineRule="exact"/>
        <w:ind w:left="526"/>
        <w:rPr>
          <w:rFonts w:ascii="Arial" w:hAnsi="Arial" w:cs="Arial"/>
          <w:color w:val="010302"/>
        </w:rPr>
      </w:pPr>
      <w:r>
        <w:rPr>
          <w:rFonts w:ascii="Arial" w:hAnsi="Arial" w:cs="Arial"/>
          <w:color w:val="000000"/>
        </w:rPr>
        <w:t>(</w:t>
      </w:r>
      <w:r w:rsidR="00A64908" w:rsidRPr="00515A86"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)</w:t>
      </w:r>
      <w:r w:rsidR="00A64908" w:rsidRPr="00515A86">
        <w:rPr>
          <w:rFonts w:ascii="Arial" w:hAnsi="Arial" w:cs="Arial"/>
        </w:rPr>
        <w:t xml:space="preserve"> </w:t>
      </w:r>
    </w:p>
    <w:p w14:paraId="388637DD" w14:textId="4B25E5B2" w:rsidR="000C7DD5" w:rsidRDefault="00BE61EC" w:rsidP="000C7DD5">
      <w:pPr>
        <w:spacing w:before="160" w:line="323" w:lineRule="exact"/>
        <w:ind w:left="526"/>
        <w:rPr>
          <w:rFonts w:ascii="Arial" w:hAnsi="Arial" w:cs="Arial"/>
          <w:color w:val="000000"/>
        </w:rPr>
      </w:pPr>
      <w:r w:rsidRPr="59C11D60">
        <w:rPr>
          <w:rFonts w:ascii="Times New Roman" w:eastAsia="Times New Roman" w:hAnsi="Times New Roman" w:cs="Times New Roman"/>
          <w:color w:val="000000" w:themeColor="text1"/>
        </w:rPr>
        <w:t>II</w:t>
      </w:r>
      <w:r w:rsidR="0016784F" w:rsidRPr="59C11D60">
        <w:rPr>
          <w:rFonts w:ascii="Arial" w:hAnsi="Arial" w:cs="Arial"/>
          <w:color w:val="000000" w:themeColor="text1"/>
        </w:rPr>
        <w:t xml:space="preserve"> </w:t>
      </w:r>
    </w:p>
    <w:p w14:paraId="7813E044" w14:textId="77777777" w:rsidR="00340116" w:rsidRPr="00515A86" w:rsidRDefault="00340116" w:rsidP="000C7DD5">
      <w:pPr>
        <w:spacing w:before="160" w:line="323" w:lineRule="exact"/>
        <w:ind w:left="526"/>
        <w:rPr>
          <w:rFonts w:ascii="Arial" w:hAnsi="Arial" w:cs="Arial"/>
          <w:color w:val="010302"/>
        </w:rPr>
      </w:pPr>
    </w:p>
    <w:p w14:paraId="1019DEAC" w14:textId="1D4FCB95" w:rsidR="000C7DD5" w:rsidRPr="00515A86" w:rsidRDefault="000C7DD5" w:rsidP="000C7DD5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515A86">
        <w:rPr>
          <w:rFonts w:ascii="Arial" w:hAnsi="Arial" w:cs="Arial"/>
        </w:rPr>
        <w:t>How, when and where, and for investigations where section 5(2) of the Coroners and Justice Act 2009 applies, in what circumstances</w:t>
      </w:r>
      <w:r w:rsidR="009D2A5E">
        <w:rPr>
          <w:rFonts w:ascii="Arial" w:hAnsi="Arial" w:cs="Arial"/>
        </w:rPr>
        <w:t>,</w:t>
      </w:r>
      <w:r w:rsidRPr="00515A86">
        <w:rPr>
          <w:rFonts w:ascii="Arial" w:hAnsi="Arial" w:cs="Arial"/>
        </w:rPr>
        <w:t xml:space="preserve"> the deceased came by his or her death: (see note (ii)):</w:t>
      </w:r>
    </w:p>
    <w:p w14:paraId="4B80279A" w14:textId="2C215DF7" w:rsidR="000C7DD5" w:rsidRPr="00515A86" w:rsidRDefault="000C7DD5" w:rsidP="000C7DD5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515A86">
        <w:rPr>
          <w:rFonts w:ascii="Arial" w:hAnsi="Arial" w:cs="Arial"/>
        </w:rPr>
        <w:t>Conclusions of the coroner/jury as to the death: (see notes (</w:t>
      </w:r>
      <w:proofErr w:type="spellStart"/>
      <w:r w:rsidRPr="00515A86">
        <w:rPr>
          <w:rFonts w:ascii="Arial" w:hAnsi="Arial" w:cs="Arial"/>
        </w:rPr>
        <w:t>i</w:t>
      </w:r>
      <w:proofErr w:type="spellEnd"/>
      <w:r w:rsidRPr="00515A86">
        <w:rPr>
          <w:rFonts w:ascii="Arial" w:hAnsi="Arial" w:cs="Arial"/>
        </w:rPr>
        <w:t>) and (ii):</w:t>
      </w:r>
    </w:p>
    <w:p w14:paraId="0E7C24DA" w14:textId="77777777" w:rsidR="000C7DD5" w:rsidRPr="00515A86" w:rsidRDefault="000C7DD5" w:rsidP="000C7DD5">
      <w:pPr>
        <w:pStyle w:val="ListParagraph"/>
        <w:numPr>
          <w:ilvl w:val="0"/>
          <w:numId w:val="8"/>
        </w:numPr>
        <w:spacing w:after="0" w:line="240" w:lineRule="auto"/>
        <w:rPr>
          <w:rFonts w:ascii="Arial" w:hAnsi="Arial" w:cs="Arial"/>
        </w:rPr>
      </w:pPr>
      <w:r w:rsidRPr="00515A86">
        <w:rPr>
          <w:rFonts w:ascii="Arial" w:hAnsi="Arial" w:cs="Arial"/>
        </w:rPr>
        <w:t>Further particulars required by the Births and Deaths registration Act 1953 to be registered concerning the death:</w:t>
      </w:r>
    </w:p>
    <w:p w14:paraId="4B9E73DF" w14:textId="77777777" w:rsidR="000C7DD5" w:rsidRPr="00515A86" w:rsidRDefault="000C7DD5" w:rsidP="000C7DD5">
      <w:pPr>
        <w:pStyle w:val="ListParagraph"/>
        <w:spacing w:after="0" w:line="240" w:lineRule="auto"/>
        <w:rPr>
          <w:rFonts w:ascii="Arial" w:hAnsi="Arial" w:cs="Arial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1402"/>
        <w:gridCol w:w="1457"/>
        <w:gridCol w:w="1380"/>
        <w:gridCol w:w="859"/>
        <w:gridCol w:w="585"/>
        <w:gridCol w:w="1400"/>
        <w:gridCol w:w="1479"/>
        <w:gridCol w:w="1635"/>
      </w:tblGrid>
      <w:tr w:rsidR="000C7DD5" w:rsidRPr="00515A86" w14:paraId="064D784A" w14:textId="77777777" w:rsidTr="00F93164">
        <w:trPr>
          <w:gridAfter w:val="1"/>
          <w:wAfter w:w="1635" w:type="dxa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14:paraId="18D00017" w14:textId="6708B3FC" w:rsidR="000C7DD5" w:rsidRPr="00515A86" w:rsidRDefault="000C7DD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7EA0302B" w14:textId="7AEAA42F" w:rsidR="000C7DD5" w:rsidRPr="00515A86" w:rsidRDefault="000C7DD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6264DC34" w14:textId="16A99B75" w:rsidR="000C7DD5" w:rsidRPr="00515A86" w:rsidRDefault="000C7DD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2609706" w14:textId="03BD9F10" w:rsidR="000C7DD5" w:rsidRPr="00515A86" w:rsidRDefault="000C7DD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5E8E9CBE" w14:textId="1C8BEE33" w:rsidR="000C7DD5" w:rsidRPr="00515A86" w:rsidRDefault="000C7DD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14:paraId="201FFD84" w14:textId="3F3DD5A5" w:rsidR="000C7DD5" w:rsidRPr="00515A86" w:rsidRDefault="000C7DD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0C7DD5" w:rsidRPr="00515A86" w14:paraId="48815D0D" w14:textId="77777777" w:rsidTr="007A00A0">
        <w:trPr>
          <w:gridAfter w:val="1"/>
          <w:wAfter w:w="1635" w:type="dxa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</w:tcPr>
          <w:p w14:paraId="650C5F5C" w14:textId="423A00D8" w:rsidR="000C7DD5" w:rsidRPr="00515A86" w:rsidRDefault="000C7DD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nil"/>
              <w:right w:val="nil"/>
            </w:tcBorders>
          </w:tcPr>
          <w:p w14:paraId="26B33A45" w14:textId="463F3982" w:rsidR="000C7DD5" w:rsidRPr="00515A86" w:rsidRDefault="000C7DD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</w:tcPr>
          <w:p w14:paraId="44CF277B" w14:textId="028DFE4E" w:rsidR="000C7DD5" w:rsidRPr="00515A86" w:rsidRDefault="000C7DD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A7F49" w14:textId="1C61B427" w:rsidR="000C7DD5" w:rsidRPr="00515A86" w:rsidRDefault="000C7DD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</w:tcPr>
          <w:p w14:paraId="2B61F90D" w14:textId="6B491063" w:rsidR="000C7DD5" w:rsidRPr="00515A86" w:rsidRDefault="000C7DD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1479" w:type="dxa"/>
            <w:tcBorders>
              <w:top w:val="nil"/>
              <w:left w:val="nil"/>
              <w:bottom w:val="nil"/>
              <w:right w:val="nil"/>
            </w:tcBorders>
          </w:tcPr>
          <w:p w14:paraId="689C1FEB" w14:textId="6D069D19" w:rsidR="000C7DD5" w:rsidRPr="00515A86" w:rsidRDefault="000C7DD5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</w:tr>
      <w:tr w:rsidR="00EA25B5" w14:paraId="4DFA27C3" w14:textId="77777777" w:rsidTr="007A00A0">
        <w:tc>
          <w:tcPr>
            <w:tcW w:w="10197" w:type="dxa"/>
            <w:gridSpan w:val="8"/>
          </w:tcPr>
          <w:p w14:paraId="3B2678EE" w14:textId="4BB2DFF8" w:rsidR="00EA25B5" w:rsidRDefault="002A79A2" w:rsidP="005F01CC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and place of birth:</w:t>
            </w:r>
          </w:p>
        </w:tc>
      </w:tr>
      <w:tr w:rsidR="00EA25B5" w14:paraId="3CA1E79A" w14:textId="77777777" w:rsidTr="007A00A0">
        <w:tc>
          <w:tcPr>
            <w:tcW w:w="10197" w:type="dxa"/>
            <w:gridSpan w:val="8"/>
          </w:tcPr>
          <w:p w14:paraId="10D453DC" w14:textId="716C446A" w:rsidR="00EA25B5" w:rsidRDefault="002A79A2" w:rsidP="005F01CC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 and surname of deceased</w:t>
            </w:r>
          </w:p>
        </w:tc>
      </w:tr>
      <w:tr w:rsidR="007A00A0" w14:paraId="49291C04" w14:textId="77777777">
        <w:tc>
          <w:tcPr>
            <w:tcW w:w="5098" w:type="dxa"/>
            <w:gridSpan w:val="4"/>
          </w:tcPr>
          <w:p w14:paraId="108EA134" w14:textId="6ECAE4A5" w:rsidR="007A00A0" w:rsidRDefault="002A79A2" w:rsidP="005F01CC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Sex:</w:t>
            </w:r>
          </w:p>
        </w:tc>
        <w:tc>
          <w:tcPr>
            <w:tcW w:w="5099" w:type="dxa"/>
            <w:gridSpan w:val="4"/>
          </w:tcPr>
          <w:p w14:paraId="2A3EE021" w14:textId="179C3C76" w:rsidR="007A00A0" w:rsidRDefault="006B0C34" w:rsidP="005F01CC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Maiden surname of woman who has married</w:t>
            </w:r>
          </w:p>
        </w:tc>
      </w:tr>
      <w:tr w:rsidR="00EA25B5" w14:paraId="1FA63366" w14:textId="77777777" w:rsidTr="007A00A0">
        <w:tc>
          <w:tcPr>
            <w:tcW w:w="10197" w:type="dxa"/>
            <w:gridSpan w:val="8"/>
          </w:tcPr>
          <w:p w14:paraId="4924B0FA" w14:textId="4771C695" w:rsidR="00EA25B5" w:rsidRDefault="006B0C34" w:rsidP="005F01CC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Date and place of death:</w:t>
            </w:r>
          </w:p>
        </w:tc>
      </w:tr>
      <w:tr w:rsidR="00EA25B5" w14:paraId="3981DFEB" w14:textId="77777777" w:rsidTr="007A00A0">
        <w:tc>
          <w:tcPr>
            <w:tcW w:w="10197" w:type="dxa"/>
            <w:gridSpan w:val="8"/>
          </w:tcPr>
          <w:p w14:paraId="460E9BF5" w14:textId="793C9D2E" w:rsidR="00EA25B5" w:rsidRDefault="006B0C34" w:rsidP="005F01CC">
            <w:pPr>
              <w:pStyle w:val="ListParagraph"/>
              <w:numPr>
                <w:ilvl w:val="0"/>
                <w:numId w:val="30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Occupation and usual address:</w:t>
            </w:r>
          </w:p>
        </w:tc>
      </w:tr>
    </w:tbl>
    <w:p w14:paraId="25DB9E08" w14:textId="77777777" w:rsidR="000C7DD5" w:rsidRPr="00515A86" w:rsidRDefault="000C7DD5" w:rsidP="000C7DD5">
      <w:pPr>
        <w:pStyle w:val="ListParagraph"/>
        <w:spacing w:after="0" w:line="240" w:lineRule="auto"/>
        <w:rPr>
          <w:rFonts w:ascii="Arial" w:hAnsi="Arial" w:cs="Arial"/>
        </w:rPr>
      </w:pPr>
    </w:p>
    <w:p w14:paraId="754A585E" w14:textId="77777777" w:rsidR="000C7DD5" w:rsidRPr="00515A86" w:rsidRDefault="000C7DD5" w:rsidP="000C7DD5">
      <w:pPr>
        <w:pStyle w:val="ListParagraph"/>
        <w:spacing w:after="0" w:line="240" w:lineRule="auto"/>
        <w:rPr>
          <w:rFonts w:ascii="Arial" w:hAnsi="Arial" w:cs="Arial"/>
        </w:rPr>
      </w:pPr>
      <w:r w:rsidRPr="00515A86">
        <w:rPr>
          <w:rFonts w:ascii="Arial" w:hAnsi="Arial" w:cs="Arial"/>
        </w:rPr>
        <w:t>Signature of coroner (and jurors):</w:t>
      </w:r>
    </w:p>
    <w:p w14:paraId="402D0895" w14:textId="77777777" w:rsidR="000C7DD5" w:rsidRPr="00515A86" w:rsidRDefault="000C7DD5" w:rsidP="000C7DD5">
      <w:pPr>
        <w:pStyle w:val="ListParagraph"/>
        <w:spacing w:after="0" w:line="240" w:lineRule="auto"/>
        <w:rPr>
          <w:rFonts w:ascii="Arial" w:hAnsi="Arial" w:cs="Arial"/>
        </w:rPr>
      </w:pPr>
    </w:p>
    <w:p w14:paraId="1AAF0E7A" w14:textId="77777777" w:rsidR="000C7DD5" w:rsidRPr="00515A86" w:rsidRDefault="000C7DD5" w:rsidP="000C7DD5">
      <w:pPr>
        <w:pStyle w:val="ListParagraph"/>
        <w:spacing w:after="0" w:line="240" w:lineRule="auto"/>
        <w:jc w:val="center"/>
        <w:rPr>
          <w:rFonts w:ascii="Arial" w:hAnsi="Arial" w:cs="Arial"/>
        </w:rPr>
      </w:pPr>
      <w:r w:rsidRPr="00515A86">
        <w:rPr>
          <w:rFonts w:ascii="Arial" w:hAnsi="Arial" w:cs="Arial"/>
        </w:rPr>
        <w:t>NOTES</w:t>
      </w:r>
    </w:p>
    <w:p w14:paraId="48CB29B3" w14:textId="77777777" w:rsidR="000C7DD5" w:rsidRPr="00515A86" w:rsidRDefault="000C7DD5" w:rsidP="000C7DD5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Arial" w:hAnsi="Arial" w:cs="Arial"/>
        </w:rPr>
      </w:pPr>
      <w:r w:rsidRPr="00515A86">
        <w:rPr>
          <w:rFonts w:ascii="Arial" w:hAnsi="Arial" w:cs="Arial"/>
        </w:rPr>
        <w:t xml:space="preserve">One of the following short-form conclusions may be </w:t>
      </w:r>
      <w:proofErr w:type="gramStart"/>
      <w:r w:rsidRPr="00515A86">
        <w:rPr>
          <w:rFonts w:ascii="Arial" w:hAnsi="Arial" w:cs="Arial"/>
        </w:rPr>
        <w:t>adopted:-</w:t>
      </w:r>
      <w:proofErr w:type="gramEnd"/>
    </w:p>
    <w:p w14:paraId="350B8787" w14:textId="77777777" w:rsidR="000C7DD5" w:rsidRPr="00515A86" w:rsidRDefault="000C7DD5" w:rsidP="000C7DD5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rFonts w:ascii="Arial" w:hAnsi="Arial" w:cs="Arial"/>
        </w:rPr>
      </w:pPr>
      <w:r w:rsidRPr="00515A86">
        <w:rPr>
          <w:rFonts w:ascii="Arial" w:hAnsi="Arial" w:cs="Arial"/>
        </w:rPr>
        <w:t>Accident or misadventure</w:t>
      </w:r>
    </w:p>
    <w:p w14:paraId="165B152C" w14:textId="77777777" w:rsidR="000C7DD5" w:rsidRPr="00515A86" w:rsidRDefault="000C7DD5" w:rsidP="000C7DD5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rFonts w:ascii="Arial" w:hAnsi="Arial" w:cs="Arial"/>
        </w:rPr>
      </w:pPr>
      <w:r w:rsidRPr="00515A86">
        <w:rPr>
          <w:rFonts w:ascii="Arial" w:hAnsi="Arial" w:cs="Arial"/>
        </w:rPr>
        <w:t>Alcohol / drug related</w:t>
      </w:r>
    </w:p>
    <w:p w14:paraId="3F47E544" w14:textId="77777777" w:rsidR="000C7DD5" w:rsidRPr="00515A86" w:rsidRDefault="000C7DD5" w:rsidP="000C7DD5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rFonts w:ascii="Arial" w:hAnsi="Arial" w:cs="Arial"/>
        </w:rPr>
      </w:pPr>
      <w:r w:rsidRPr="00515A86">
        <w:rPr>
          <w:rFonts w:ascii="Arial" w:hAnsi="Arial" w:cs="Arial"/>
        </w:rPr>
        <w:t>Industrial disease</w:t>
      </w:r>
    </w:p>
    <w:p w14:paraId="443348F4" w14:textId="77777777" w:rsidR="000C7DD5" w:rsidRPr="00515A86" w:rsidRDefault="000C7DD5" w:rsidP="000C7DD5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rFonts w:ascii="Arial" w:hAnsi="Arial" w:cs="Arial"/>
        </w:rPr>
      </w:pPr>
      <w:r w:rsidRPr="00515A86">
        <w:rPr>
          <w:rFonts w:ascii="Arial" w:hAnsi="Arial" w:cs="Arial"/>
        </w:rPr>
        <w:t>Lawful / unlawful killing</w:t>
      </w:r>
    </w:p>
    <w:p w14:paraId="7E829E04" w14:textId="77777777" w:rsidR="000C7DD5" w:rsidRPr="00515A86" w:rsidRDefault="000C7DD5" w:rsidP="000C7DD5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rFonts w:ascii="Arial" w:hAnsi="Arial" w:cs="Arial"/>
        </w:rPr>
      </w:pPr>
      <w:r w:rsidRPr="00515A86">
        <w:rPr>
          <w:rFonts w:ascii="Arial" w:hAnsi="Arial" w:cs="Arial"/>
        </w:rPr>
        <w:t>Natural causes</w:t>
      </w:r>
    </w:p>
    <w:p w14:paraId="73F4F670" w14:textId="77777777" w:rsidR="000C7DD5" w:rsidRPr="00515A86" w:rsidRDefault="000C7DD5" w:rsidP="000C7DD5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rFonts w:ascii="Arial" w:hAnsi="Arial" w:cs="Arial"/>
        </w:rPr>
      </w:pPr>
      <w:r w:rsidRPr="00515A86">
        <w:rPr>
          <w:rFonts w:ascii="Arial" w:hAnsi="Arial" w:cs="Arial"/>
        </w:rPr>
        <w:t>Open</w:t>
      </w:r>
    </w:p>
    <w:p w14:paraId="179F119D" w14:textId="77777777" w:rsidR="000C7DD5" w:rsidRPr="00515A86" w:rsidRDefault="000C7DD5" w:rsidP="000C7DD5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rFonts w:ascii="Arial" w:hAnsi="Arial" w:cs="Arial"/>
        </w:rPr>
      </w:pPr>
      <w:r w:rsidRPr="00515A86">
        <w:rPr>
          <w:rFonts w:ascii="Arial" w:hAnsi="Arial" w:cs="Arial"/>
        </w:rPr>
        <w:t>Road traffic collision</w:t>
      </w:r>
    </w:p>
    <w:p w14:paraId="4C736F4E" w14:textId="77777777" w:rsidR="000C7DD5" w:rsidRPr="00515A86" w:rsidRDefault="000C7DD5" w:rsidP="000C7DD5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rFonts w:ascii="Arial" w:hAnsi="Arial" w:cs="Arial"/>
        </w:rPr>
      </w:pPr>
      <w:r w:rsidRPr="00515A86">
        <w:rPr>
          <w:rFonts w:ascii="Arial" w:hAnsi="Arial" w:cs="Arial"/>
        </w:rPr>
        <w:t>Stillbirth</w:t>
      </w:r>
    </w:p>
    <w:p w14:paraId="0381D0D1" w14:textId="77777777" w:rsidR="000C7DD5" w:rsidRPr="00515A86" w:rsidRDefault="000C7DD5" w:rsidP="000C7DD5">
      <w:pPr>
        <w:pStyle w:val="ListParagraph"/>
        <w:numPr>
          <w:ilvl w:val="0"/>
          <w:numId w:val="10"/>
        </w:numPr>
        <w:spacing w:after="0" w:line="240" w:lineRule="auto"/>
        <w:ind w:left="720"/>
        <w:rPr>
          <w:rFonts w:ascii="Arial" w:hAnsi="Arial" w:cs="Arial"/>
        </w:rPr>
      </w:pPr>
      <w:r w:rsidRPr="00515A86">
        <w:rPr>
          <w:rFonts w:ascii="Arial" w:hAnsi="Arial" w:cs="Arial"/>
        </w:rPr>
        <w:t>Suicide</w:t>
      </w:r>
    </w:p>
    <w:p w14:paraId="26348E5C" w14:textId="77777777" w:rsidR="000C7DD5" w:rsidRPr="00515A86" w:rsidRDefault="000C7DD5" w:rsidP="000C7DD5">
      <w:pPr>
        <w:pStyle w:val="ListParagraph"/>
        <w:spacing w:after="0" w:line="240" w:lineRule="auto"/>
        <w:rPr>
          <w:rFonts w:ascii="Arial" w:hAnsi="Arial" w:cs="Arial"/>
        </w:rPr>
      </w:pPr>
    </w:p>
    <w:p w14:paraId="49462E3F" w14:textId="77777777" w:rsidR="000C7DD5" w:rsidRPr="00515A86" w:rsidRDefault="000C7DD5" w:rsidP="000C7DD5">
      <w:pPr>
        <w:pStyle w:val="ListParagraph"/>
        <w:numPr>
          <w:ilvl w:val="0"/>
          <w:numId w:val="9"/>
        </w:numPr>
        <w:spacing w:after="0" w:line="240" w:lineRule="auto"/>
        <w:ind w:left="720"/>
        <w:rPr>
          <w:rFonts w:ascii="Arial" w:hAnsi="Arial" w:cs="Arial"/>
        </w:rPr>
      </w:pPr>
      <w:r w:rsidRPr="00515A86">
        <w:rPr>
          <w:rFonts w:ascii="Arial" w:hAnsi="Arial" w:cs="Arial"/>
        </w:rPr>
        <w:t>As an alternative, or in addition to one of the short-form conclusions listed under NOTE (</w:t>
      </w:r>
      <w:proofErr w:type="spellStart"/>
      <w:r w:rsidRPr="00515A86">
        <w:rPr>
          <w:rFonts w:ascii="Arial" w:hAnsi="Arial" w:cs="Arial"/>
        </w:rPr>
        <w:t>i</w:t>
      </w:r>
      <w:proofErr w:type="spellEnd"/>
      <w:r w:rsidRPr="00515A86">
        <w:rPr>
          <w:rFonts w:ascii="Arial" w:hAnsi="Arial" w:cs="Arial"/>
        </w:rPr>
        <w:t>), the coroner or where applicable the jury, may make a brief narrative conclusion.</w:t>
      </w:r>
    </w:p>
    <w:p w14:paraId="1B6ECB63" w14:textId="77777777" w:rsidR="000C7DD5" w:rsidRDefault="000C7DD5" w:rsidP="00820DAC">
      <w:pPr>
        <w:tabs>
          <w:tab w:val="left" w:pos="6108"/>
        </w:tabs>
        <w:spacing w:line="188" w:lineRule="exact"/>
        <w:ind w:left="160"/>
        <w:rPr>
          <w:rFonts w:ascii="Arial" w:hAnsi="Arial" w:cs="Arial"/>
          <w:b/>
          <w:bCs/>
          <w:u w:val="single"/>
        </w:rPr>
      </w:pPr>
    </w:p>
    <w:p w14:paraId="7F0BF582" w14:textId="0A9055C8" w:rsidR="00D65BA5" w:rsidRDefault="00D65BA5">
      <w:pPr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br w:type="page"/>
      </w:r>
    </w:p>
    <w:p w14:paraId="25FD5E0C" w14:textId="1208ABAB" w:rsidR="00D65BA5" w:rsidRDefault="00A65751" w:rsidP="0002027A">
      <w:pPr>
        <w:pStyle w:val="Heading1"/>
      </w:pPr>
      <w:bookmarkStart w:id="14" w:name="_Toc187313651"/>
      <w:r>
        <w:lastRenderedPageBreak/>
        <w:t>Form 2</w:t>
      </w:r>
      <w:r w:rsidR="004873A8">
        <w:t xml:space="preserve"> Notice of discontinuance</w:t>
      </w:r>
      <w:bookmarkEnd w:id="14"/>
    </w:p>
    <w:p w14:paraId="42177CA6" w14:textId="2AA75228" w:rsidR="007E65D7" w:rsidRDefault="007E65D7" w:rsidP="00C25F41">
      <w:pPr>
        <w:spacing w:before="260" w:line="243" w:lineRule="exac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Date:</w:t>
      </w:r>
    </w:p>
    <w:p w14:paraId="75B88B7B" w14:textId="19FC3B68" w:rsidR="00006252" w:rsidRPr="00D70DF3" w:rsidRDefault="00006252" w:rsidP="00C25F41">
      <w:pPr>
        <w:spacing w:before="260" w:line="243" w:lineRule="exac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Dear</w:t>
      </w:r>
    </w:p>
    <w:p w14:paraId="77C3BF58" w14:textId="0DE6329A" w:rsidR="00C25F41" w:rsidRPr="00D70DF3" w:rsidRDefault="00C25F41" w:rsidP="00C25F41">
      <w:pPr>
        <w:spacing w:before="260" w:line="243" w:lineRule="exact"/>
        <w:jc w:val="center"/>
        <w:rPr>
          <w:rFonts w:ascii="Arial" w:hAnsi="Arial" w:cs="Arial"/>
          <w:color w:val="010302"/>
        </w:rPr>
      </w:pPr>
      <w:r w:rsidRPr="00D70DF3">
        <w:rPr>
          <w:rFonts w:ascii="Arial" w:hAnsi="Arial" w:cs="Arial"/>
          <w:b/>
          <w:bCs/>
          <w:color w:val="000000"/>
        </w:rPr>
        <w:t xml:space="preserve">NOTICE OF DISCONTINUANCE </w:t>
      </w:r>
    </w:p>
    <w:p w14:paraId="625CC852" w14:textId="558CD305" w:rsidR="00C25F41" w:rsidRPr="00D70DF3" w:rsidRDefault="00C25F41" w:rsidP="00C25F41">
      <w:pPr>
        <w:spacing w:before="220" w:line="265" w:lineRule="exact"/>
        <w:rPr>
          <w:rFonts w:ascii="Arial" w:hAnsi="Arial" w:cs="Arial"/>
          <w:color w:val="010302"/>
        </w:rPr>
      </w:pPr>
      <w:r w:rsidRPr="00D70DF3">
        <w:rPr>
          <w:rFonts w:ascii="Arial" w:hAnsi="Arial" w:cs="Arial"/>
          <w:color w:val="000000"/>
          <w:sz w:val="24"/>
          <w:szCs w:val="24"/>
        </w:rPr>
        <w:t xml:space="preserve">I </w:t>
      </w:r>
      <w:r w:rsidR="00751BA1">
        <w:rPr>
          <w:rFonts w:ascii="Arial" w:hAnsi="Arial" w:cs="Arial"/>
          <w:color w:val="000000"/>
          <w:sz w:val="24"/>
          <w:szCs w:val="24"/>
        </w:rPr>
        <w:t>can</w:t>
      </w:r>
      <w:r w:rsidRPr="00D70DF3">
        <w:rPr>
          <w:rFonts w:ascii="Arial" w:hAnsi="Arial" w:cs="Arial"/>
          <w:color w:val="000000"/>
          <w:sz w:val="24"/>
          <w:szCs w:val="24"/>
        </w:rPr>
        <w:t xml:space="preserve"> confirm that </w:t>
      </w:r>
      <w:r w:rsidR="007E72D9" w:rsidRPr="00D70DF3">
        <w:rPr>
          <w:rFonts w:ascii="Arial" w:hAnsi="Arial" w:cs="Arial"/>
          <w:color w:val="000000"/>
          <w:sz w:val="24"/>
          <w:szCs w:val="24"/>
        </w:rPr>
        <w:t>the investigation into the death</w:t>
      </w:r>
      <w:r w:rsidR="007E72D9">
        <w:rPr>
          <w:rFonts w:ascii="Arial" w:hAnsi="Arial" w:cs="Arial"/>
          <w:color w:val="000000"/>
          <w:sz w:val="24"/>
          <w:szCs w:val="24"/>
        </w:rPr>
        <w:t xml:space="preserve"> of CD has been </w:t>
      </w:r>
      <w:r w:rsidRPr="00D70DF3">
        <w:rPr>
          <w:rFonts w:ascii="Arial" w:hAnsi="Arial" w:cs="Arial"/>
          <w:color w:val="000000"/>
          <w:sz w:val="24"/>
          <w:szCs w:val="24"/>
        </w:rPr>
        <w:t>discontinue</w:t>
      </w:r>
      <w:r w:rsidR="007E72D9">
        <w:rPr>
          <w:rFonts w:ascii="Arial" w:hAnsi="Arial" w:cs="Arial"/>
          <w:color w:val="000000"/>
          <w:sz w:val="24"/>
          <w:szCs w:val="24"/>
        </w:rPr>
        <w:t>d</w:t>
      </w:r>
      <w:r w:rsidRPr="00D70DF3">
        <w:rPr>
          <w:rFonts w:ascii="Arial" w:hAnsi="Arial" w:cs="Arial"/>
          <w:color w:val="000000"/>
          <w:sz w:val="24"/>
          <w:szCs w:val="24"/>
        </w:rPr>
        <w:t xml:space="preserve"> under section 4 of the Coroners and Justice Act 2009.</w:t>
      </w:r>
      <w:r w:rsidRPr="00D70DF3">
        <w:rPr>
          <w:rFonts w:ascii="Arial" w:hAnsi="Arial" w:cs="Arial"/>
          <w:sz w:val="24"/>
          <w:szCs w:val="24"/>
        </w:rPr>
        <w:t xml:space="preserve"> </w:t>
      </w:r>
    </w:p>
    <w:p w14:paraId="5215FDF7" w14:textId="1688502B" w:rsidR="00AF64A8" w:rsidRDefault="00604A42" w:rsidP="20953899">
      <w:pPr>
        <w:tabs>
          <w:tab w:val="left" w:pos="526"/>
        </w:tabs>
        <w:spacing w:before="20" w:line="495" w:lineRule="exact"/>
        <w:ind w:right="-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Th</w:t>
      </w:r>
      <w:r w:rsidR="00B90979">
        <w:rPr>
          <w:rFonts w:ascii="Arial" w:hAnsi="Arial" w:cs="Arial"/>
          <w:color w:val="000000"/>
          <w:sz w:val="24"/>
          <w:szCs w:val="24"/>
        </w:rPr>
        <w:t>is</w:t>
      </w:r>
      <w:r w:rsidR="00CC0F1B">
        <w:rPr>
          <w:rFonts w:ascii="Arial" w:hAnsi="Arial" w:cs="Arial"/>
          <w:color w:val="000000"/>
          <w:sz w:val="24"/>
          <w:szCs w:val="24"/>
        </w:rPr>
        <w:t xml:space="preserve"> is because the</w:t>
      </w:r>
      <w:r w:rsidR="00C25F41" w:rsidRPr="00D70DF3">
        <w:rPr>
          <w:rFonts w:ascii="Arial" w:hAnsi="Arial" w:cs="Arial"/>
          <w:color w:val="000000"/>
          <w:sz w:val="24"/>
          <w:szCs w:val="24"/>
        </w:rPr>
        <w:t xml:space="preserve"> cause of death </w:t>
      </w:r>
      <w:r w:rsidR="00CC0F1B">
        <w:rPr>
          <w:rFonts w:ascii="Arial" w:hAnsi="Arial" w:cs="Arial"/>
          <w:color w:val="000000"/>
          <w:sz w:val="24"/>
          <w:szCs w:val="24"/>
        </w:rPr>
        <w:t xml:space="preserve">is </w:t>
      </w:r>
      <w:proofErr w:type="gramStart"/>
      <w:r w:rsidR="00CC0F1B">
        <w:rPr>
          <w:rFonts w:ascii="Arial" w:hAnsi="Arial" w:cs="Arial"/>
          <w:color w:val="000000"/>
          <w:sz w:val="24"/>
          <w:szCs w:val="24"/>
        </w:rPr>
        <w:t>natural</w:t>
      </w:r>
      <w:proofErr w:type="gramEnd"/>
      <w:r w:rsidR="00B238D2">
        <w:rPr>
          <w:rFonts w:ascii="Arial" w:hAnsi="Arial" w:cs="Arial"/>
          <w:color w:val="000000"/>
          <w:sz w:val="24"/>
          <w:szCs w:val="24"/>
        </w:rPr>
        <w:t xml:space="preserve"> and I am satisfied</w:t>
      </w:r>
      <w:r w:rsidR="00C83CF9">
        <w:rPr>
          <w:rFonts w:ascii="Arial" w:hAnsi="Arial" w:cs="Arial"/>
          <w:color w:val="000000"/>
          <w:sz w:val="24"/>
          <w:szCs w:val="24"/>
        </w:rPr>
        <w:t xml:space="preserve"> that</w:t>
      </w:r>
      <w:r w:rsidR="00B238D2">
        <w:rPr>
          <w:rFonts w:ascii="Arial" w:hAnsi="Arial" w:cs="Arial"/>
          <w:color w:val="000000"/>
          <w:sz w:val="24"/>
          <w:szCs w:val="24"/>
        </w:rPr>
        <w:t xml:space="preserve"> it is not necessary to continue the investigation</w:t>
      </w:r>
      <w:r w:rsidR="00AF64A8">
        <w:rPr>
          <w:rFonts w:ascii="Arial" w:hAnsi="Arial" w:cs="Arial"/>
          <w:color w:val="000000"/>
          <w:sz w:val="24"/>
          <w:szCs w:val="24"/>
        </w:rPr>
        <w:t xml:space="preserve"> and hold an inquest.</w:t>
      </w:r>
    </w:p>
    <w:p w14:paraId="5296CEE7" w14:textId="4ED2F826" w:rsidR="00C25F41" w:rsidRPr="00D70DF3" w:rsidRDefault="00AF64A8" w:rsidP="20953899">
      <w:pPr>
        <w:tabs>
          <w:tab w:val="left" w:pos="526"/>
        </w:tabs>
        <w:spacing w:before="20" w:line="495" w:lineRule="exact"/>
        <w:ind w:right="-3"/>
        <w:rPr>
          <w:rFonts w:ascii="Arial" w:hAnsi="Arial" w:cs="Arial"/>
          <w:color w:val="010302"/>
        </w:rPr>
      </w:pPr>
      <w:r>
        <w:rPr>
          <w:rFonts w:ascii="Arial" w:hAnsi="Arial" w:cs="Arial"/>
          <w:color w:val="000000"/>
          <w:sz w:val="24"/>
          <w:szCs w:val="24"/>
        </w:rPr>
        <w:t xml:space="preserve">The cause of death </w:t>
      </w:r>
      <w:r w:rsidR="00604A42">
        <w:rPr>
          <w:rFonts w:ascii="Arial" w:hAnsi="Arial" w:cs="Arial"/>
          <w:color w:val="000000"/>
          <w:sz w:val="24"/>
          <w:szCs w:val="24"/>
        </w:rPr>
        <w:t>which I have provided to the Registrar is</w:t>
      </w:r>
      <w:r w:rsidR="00D050A4">
        <w:rPr>
          <w:rFonts w:ascii="Arial" w:hAnsi="Arial" w:cs="Arial"/>
          <w:color w:val="000000"/>
          <w:sz w:val="24"/>
          <w:szCs w:val="24"/>
        </w:rPr>
        <w:t>:</w:t>
      </w:r>
      <w:r w:rsidR="00C25F41" w:rsidRPr="00D70DF3">
        <w:rPr>
          <w:rFonts w:ascii="Arial" w:hAnsi="Arial" w:cs="Arial"/>
          <w:sz w:val="24"/>
          <w:szCs w:val="24"/>
        </w:rPr>
        <w:t xml:space="preserve"> </w:t>
      </w:r>
    </w:p>
    <w:p w14:paraId="1C7DE46F" w14:textId="3B94FA22" w:rsidR="00C25F41" w:rsidRPr="00D70DF3" w:rsidRDefault="00267578" w:rsidP="00C25F41">
      <w:pPr>
        <w:tabs>
          <w:tab w:val="left" w:pos="526"/>
        </w:tabs>
        <w:spacing w:before="20" w:line="495" w:lineRule="exact"/>
        <w:ind w:right="-3"/>
        <w:rPr>
          <w:rFonts w:ascii="Arial" w:hAnsi="Arial" w:cs="Arial"/>
          <w:color w:val="010302"/>
        </w:rPr>
      </w:pPr>
      <w:r w:rsidRPr="59C11D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</w:t>
      </w:r>
      <w:r w:rsidR="10C2953D" w:rsidRPr="327B1947">
        <w:rPr>
          <w:rFonts w:ascii="Arial" w:hAnsi="Arial" w:cs="Arial"/>
          <w:color w:val="000000" w:themeColor="text1"/>
          <w:sz w:val="24"/>
          <w:szCs w:val="24"/>
        </w:rPr>
        <w:t>(</w:t>
      </w:r>
      <w:r w:rsidR="00C25F41" w:rsidRPr="00D70DF3">
        <w:rPr>
          <w:rFonts w:ascii="Arial" w:hAnsi="Arial" w:cs="Arial"/>
          <w:color w:val="000000"/>
          <w:sz w:val="24"/>
          <w:szCs w:val="24"/>
        </w:rPr>
        <w:t>a</w:t>
      </w:r>
      <w:r w:rsidR="714A50A3" w:rsidRPr="00D70DF3">
        <w:rPr>
          <w:rFonts w:ascii="Arial" w:hAnsi="Arial" w:cs="Arial"/>
          <w:color w:val="000000"/>
          <w:sz w:val="24"/>
          <w:szCs w:val="24"/>
        </w:rPr>
        <w:t>)</w:t>
      </w:r>
      <w:r w:rsidR="00C25F41" w:rsidRPr="00D70DF3">
        <w:rPr>
          <w:rFonts w:ascii="Arial" w:hAnsi="Arial" w:cs="Arial"/>
          <w:color w:val="000000"/>
          <w:sz w:val="24"/>
          <w:szCs w:val="24"/>
        </w:rPr>
        <w:tab/>
        <w:t xml:space="preserve">  </w:t>
      </w:r>
    </w:p>
    <w:p w14:paraId="24B1265B" w14:textId="2B82496D" w:rsidR="00C25F41" w:rsidRPr="00D70DF3" w:rsidRDefault="30DC16FF" w:rsidP="00C25F41">
      <w:pPr>
        <w:spacing w:before="180" w:line="323" w:lineRule="exact"/>
        <w:rPr>
          <w:rFonts w:ascii="Arial" w:hAnsi="Arial" w:cs="Arial"/>
          <w:color w:val="010302"/>
        </w:rPr>
      </w:pPr>
      <w:r w:rsidRPr="327B1947">
        <w:rPr>
          <w:rFonts w:ascii="Arial" w:hAnsi="Arial" w:cs="Arial"/>
          <w:color w:val="000000" w:themeColor="text1"/>
          <w:sz w:val="24"/>
          <w:szCs w:val="24"/>
        </w:rPr>
        <w:t>(</w:t>
      </w:r>
      <w:r w:rsidR="00C25F41" w:rsidRPr="327B1947">
        <w:rPr>
          <w:rFonts w:ascii="Arial" w:hAnsi="Arial" w:cs="Arial"/>
          <w:color w:val="000000" w:themeColor="text1"/>
          <w:sz w:val="24"/>
          <w:szCs w:val="24"/>
        </w:rPr>
        <w:t>b</w:t>
      </w:r>
      <w:r w:rsidR="5CC91481" w:rsidRPr="327B1947">
        <w:rPr>
          <w:rFonts w:ascii="Arial" w:hAnsi="Arial" w:cs="Arial"/>
          <w:color w:val="000000" w:themeColor="text1"/>
          <w:sz w:val="24"/>
          <w:szCs w:val="24"/>
        </w:rPr>
        <w:t>)</w:t>
      </w:r>
      <w:r w:rsidR="00C25F41" w:rsidRPr="00D70DF3">
        <w:rPr>
          <w:rFonts w:ascii="Arial" w:hAnsi="Arial" w:cs="Arial"/>
          <w:sz w:val="24"/>
          <w:szCs w:val="24"/>
        </w:rPr>
        <w:t xml:space="preserve"> </w:t>
      </w:r>
    </w:p>
    <w:p w14:paraId="4F9B0906" w14:textId="4047A2D4" w:rsidR="00C25F41" w:rsidRPr="00D70DF3" w:rsidRDefault="38811E13" w:rsidP="00C25F41">
      <w:pPr>
        <w:spacing w:before="160" w:line="323" w:lineRule="exact"/>
        <w:rPr>
          <w:rFonts w:ascii="Arial" w:hAnsi="Arial" w:cs="Arial"/>
          <w:color w:val="000000"/>
          <w:sz w:val="24"/>
          <w:szCs w:val="24"/>
        </w:rPr>
      </w:pPr>
      <w:r w:rsidRPr="327B1947">
        <w:rPr>
          <w:rFonts w:ascii="Arial" w:hAnsi="Arial" w:cs="Arial"/>
          <w:color w:val="000000" w:themeColor="text1"/>
          <w:sz w:val="24"/>
          <w:szCs w:val="24"/>
        </w:rPr>
        <w:t>(</w:t>
      </w:r>
      <w:r w:rsidR="00C25F41" w:rsidRPr="327B1947">
        <w:rPr>
          <w:rFonts w:ascii="Arial" w:hAnsi="Arial" w:cs="Arial"/>
          <w:color w:val="000000" w:themeColor="text1"/>
          <w:sz w:val="24"/>
          <w:szCs w:val="24"/>
        </w:rPr>
        <w:t>c</w:t>
      </w:r>
      <w:r w:rsidR="6A568520" w:rsidRPr="327B1947">
        <w:rPr>
          <w:rFonts w:ascii="Arial" w:hAnsi="Arial" w:cs="Arial"/>
          <w:color w:val="000000" w:themeColor="text1"/>
          <w:sz w:val="24"/>
          <w:szCs w:val="24"/>
        </w:rPr>
        <w:t>)</w:t>
      </w:r>
    </w:p>
    <w:p w14:paraId="3B193518" w14:textId="173E7CC1" w:rsidR="00C25F41" w:rsidRPr="00D70DF3" w:rsidRDefault="305852A5" w:rsidP="00C25F41">
      <w:pPr>
        <w:spacing w:before="160" w:line="323" w:lineRule="exact"/>
        <w:rPr>
          <w:rFonts w:ascii="Arial" w:hAnsi="Arial" w:cs="Arial"/>
          <w:color w:val="010302"/>
        </w:rPr>
      </w:pPr>
      <w:r w:rsidRPr="327B1947">
        <w:rPr>
          <w:rFonts w:ascii="Arial" w:hAnsi="Arial" w:cs="Arial"/>
          <w:color w:val="000000" w:themeColor="text1"/>
          <w:sz w:val="24"/>
          <w:szCs w:val="24"/>
        </w:rPr>
        <w:t>(</w:t>
      </w:r>
      <w:r w:rsidR="00C25F41" w:rsidRPr="327B1947">
        <w:rPr>
          <w:rFonts w:ascii="Arial" w:hAnsi="Arial" w:cs="Arial"/>
          <w:color w:val="000000" w:themeColor="text1"/>
          <w:sz w:val="24"/>
          <w:szCs w:val="24"/>
        </w:rPr>
        <w:t>d</w:t>
      </w:r>
      <w:r w:rsidR="0647FC61" w:rsidRPr="327B1947">
        <w:rPr>
          <w:rFonts w:ascii="Arial" w:hAnsi="Arial" w:cs="Arial"/>
          <w:color w:val="000000" w:themeColor="text1"/>
          <w:sz w:val="24"/>
          <w:szCs w:val="24"/>
        </w:rPr>
        <w:t>)</w:t>
      </w:r>
      <w:r w:rsidR="00C25F41" w:rsidRPr="00D70DF3">
        <w:rPr>
          <w:rFonts w:ascii="Arial" w:hAnsi="Arial" w:cs="Arial"/>
          <w:sz w:val="24"/>
          <w:szCs w:val="24"/>
        </w:rPr>
        <w:t xml:space="preserve"> </w:t>
      </w:r>
    </w:p>
    <w:p w14:paraId="5116B0DC" w14:textId="66CDFB3C" w:rsidR="00C25F41" w:rsidRPr="00D70DF3" w:rsidRDefault="00D70DF3" w:rsidP="59C11D60">
      <w:pPr>
        <w:spacing w:before="160" w:line="323" w:lineRule="exact"/>
        <w:rPr>
          <w:rFonts w:ascii="Times New Roman" w:eastAsia="Times New Roman" w:hAnsi="Times New Roman" w:cs="Times New Roman"/>
          <w:color w:val="010302"/>
        </w:rPr>
      </w:pPr>
      <w:r w:rsidRPr="59C11D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II</w:t>
      </w:r>
      <w:r w:rsidR="00C25F41" w:rsidRPr="59C11D60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5A588AC1" w14:textId="77777777" w:rsidR="00604A42" w:rsidRDefault="00604A42" w:rsidP="00C25F41">
      <w:pPr>
        <w:spacing w:before="192" w:line="275" w:lineRule="exact"/>
        <w:ind w:right="-3"/>
        <w:rPr>
          <w:rFonts w:ascii="Arial" w:hAnsi="Arial" w:cs="Arial"/>
          <w:color w:val="000000"/>
          <w:spacing w:val="-1"/>
          <w:sz w:val="24"/>
          <w:szCs w:val="24"/>
        </w:rPr>
      </w:pPr>
    </w:p>
    <w:p w14:paraId="04023717" w14:textId="7FE6D0C8" w:rsidR="00C25F41" w:rsidRDefault="00C25F41" w:rsidP="00D17C6E">
      <w:pPr>
        <w:spacing w:before="192" w:line="275" w:lineRule="exact"/>
        <w:ind w:right="-3"/>
        <w:rPr>
          <w:rFonts w:ascii="Arial" w:hAnsi="Arial" w:cs="Arial"/>
          <w:color w:val="000000"/>
          <w:sz w:val="24"/>
          <w:szCs w:val="24"/>
        </w:rPr>
      </w:pPr>
      <w:r w:rsidRPr="00D70DF3">
        <w:rPr>
          <w:rFonts w:ascii="Arial" w:hAnsi="Arial" w:cs="Arial"/>
          <w:color w:val="000000"/>
          <w:sz w:val="24"/>
          <w:szCs w:val="24"/>
        </w:rPr>
        <w:t xml:space="preserve">You must </w:t>
      </w:r>
      <w:r w:rsidR="00D17C6E">
        <w:rPr>
          <w:rFonts w:ascii="Arial" w:hAnsi="Arial" w:cs="Arial"/>
          <w:color w:val="000000"/>
          <w:sz w:val="24"/>
          <w:szCs w:val="24"/>
        </w:rPr>
        <w:t xml:space="preserve">now </w:t>
      </w:r>
      <w:proofErr w:type="gramStart"/>
      <w:r w:rsidRPr="00D70DF3">
        <w:rPr>
          <w:rFonts w:ascii="Arial" w:hAnsi="Arial" w:cs="Arial"/>
          <w:color w:val="000000"/>
          <w:sz w:val="24"/>
          <w:szCs w:val="24"/>
        </w:rPr>
        <w:t>make arrangements</w:t>
      </w:r>
      <w:proofErr w:type="gramEnd"/>
      <w:r w:rsidRPr="00D70DF3">
        <w:rPr>
          <w:rFonts w:ascii="Arial" w:hAnsi="Arial" w:cs="Arial"/>
          <w:color w:val="000000"/>
          <w:sz w:val="24"/>
          <w:szCs w:val="24"/>
        </w:rPr>
        <w:t xml:space="preserve"> to register the death</w:t>
      </w:r>
      <w:r w:rsidR="001C31F9">
        <w:rPr>
          <w:rFonts w:ascii="Arial" w:hAnsi="Arial" w:cs="Arial"/>
          <w:color w:val="000000"/>
          <w:sz w:val="24"/>
          <w:szCs w:val="24"/>
        </w:rPr>
        <w:t>.</w:t>
      </w:r>
    </w:p>
    <w:p w14:paraId="2B12BC2D" w14:textId="3B1926D5" w:rsidR="00EF2957" w:rsidRPr="00FE2788" w:rsidRDefault="00A513D3" w:rsidP="009B149A">
      <w:pPr>
        <w:spacing w:before="192" w:line="275" w:lineRule="exact"/>
        <w:ind w:right="-3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color w:val="000000"/>
          <w:sz w:val="24"/>
          <w:szCs w:val="24"/>
        </w:rPr>
        <w:t>Please con</w:t>
      </w:r>
      <w:r w:rsidR="005A4B72">
        <w:rPr>
          <w:rFonts w:ascii="Arial" w:hAnsi="Arial" w:cs="Arial"/>
          <w:color w:val="000000"/>
          <w:sz w:val="24"/>
          <w:szCs w:val="24"/>
        </w:rPr>
        <w:t>tact</w:t>
      </w:r>
      <w:r>
        <w:rPr>
          <w:rFonts w:ascii="Arial" w:hAnsi="Arial" w:cs="Arial"/>
          <w:color w:val="000000"/>
          <w:sz w:val="24"/>
          <w:szCs w:val="24"/>
        </w:rPr>
        <w:t xml:space="preserve"> [insert details] if</w:t>
      </w:r>
      <w:r w:rsidR="000F4BB3">
        <w:rPr>
          <w:rFonts w:ascii="Arial" w:hAnsi="Arial" w:cs="Arial"/>
          <w:color w:val="000000"/>
          <w:sz w:val="24"/>
          <w:szCs w:val="24"/>
        </w:rPr>
        <w:t xml:space="preserve"> </w:t>
      </w:r>
      <w:r w:rsidR="00C25F41" w:rsidRPr="00D70DF3">
        <w:rPr>
          <w:rFonts w:ascii="Arial" w:hAnsi="Arial" w:cs="Arial"/>
          <w:color w:val="000000"/>
          <w:sz w:val="24"/>
          <w:szCs w:val="24"/>
        </w:rPr>
        <w:t>you have any questions about this</w:t>
      </w:r>
      <w:r w:rsidR="000F4BB3">
        <w:rPr>
          <w:rFonts w:ascii="Arial" w:hAnsi="Arial" w:cs="Arial"/>
          <w:color w:val="000000"/>
          <w:sz w:val="24"/>
          <w:szCs w:val="24"/>
        </w:rPr>
        <w:t xml:space="preserve"> letter</w:t>
      </w:r>
      <w:r w:rsidR="00C25F41" w:rsidRPr="00D70DF3">
        <w:rPr>
          <w:rFonts w:ascii="Arial" w:hAnsi="Arial" w:cs="Arial"/>
          <w:color w:val="000000"/>
          <w:sz w:val="24"/>
          <w:szCs w:val="24"/>
        </w:rPr>
        <w:t>.</w:t>
      </w:r>
      <w:r w:rsidR="00C25F41" w:rsidRPr="00D70DF3">
        <w:rPr>
          <w:rFonts w:ascii="Arial" w:hAnsi="Arial" w:cs="Arial"/>
          <w:sz w:val="24"/>
          <w:szCs w:val="24"/>
        </w:rPr>
        <w:t xml:space="preserve"> </w:t>
      </w:r>
    </w:p>
    <w:p w14:paraId="44C87606" w14:textId="5D03E904" w:rsidR="00EF2957" w:rsidRPr="00FE2788" w:rsidRDefault="00C25F41" w:rsidP="20953899">
      <w:pPr>
        <w:spacing w:before="20" w:line="495" w:lineRule="exact"/>
        <w:ind w:right="-3"/>
        <w:rPr>
          <w:rFonts w:ascii="Arial" w:hAnsi="Arial" w:cs="Arial"/>
          <w:b/>
          <w:bCs/>
          <w:u w:val="single"/>
        </w:rPr>
      </w:pPr>
      <w:r w:rsidRPr="00D70DF3">
        <w:rPr>
          <w:rFonts w:ascii="Arial" w:hAnsi="Arial" w:cs="Arial"/>
          <w:color w:val="000000"/>
          <w:sz w:val="24"/>
          <w:szCs w:val="24"/>
        </w:rPr>
        <w:t>Yours sincerely</w:t>
      </w:r>
    </w:p>
    <w:sectPr w:rsidR="00EF2957" w:rsidRPr="00FE2788" w:rsidSect="0034778B">
      <w:pgSz w:w="11915" w:h="17327"/>
      <w:pgMar w:top="306" w:right="499" w:bottom="142" w:left="499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0DDD79" w14:textId="77777777" w:rsidR="005014AB" w:rsidRDefault="005014AB" w:rsidP="00256B05">
      <w:pPr>
        <w:spacing w:after="0" w:line="240" w:lineRule="auto"/>
      </w:pPr>
      <w:r>
        <w:separator/>
      </w:r>
    </w:p>
  </w:endnote>
  <w:endnote w:type="continuationSeparator" w:id="0">
    <w:p w14:paraId="3F3634C0" w14:textId="77777777" w:rsidR="005014AB" w:rsidRDefault="005014AB" w:rsidP="00256B05">
      <w:pPr>
        <w:spacing w:after="0" w:line="240" w:lineRule="auto"/>
      </w:pPr>
      <w:r>
        <w:continuationSeparator/>
      </w:r>
    </w:p>
  </w:endnote>
  <w:endnote w:type="continuationNotice" w:id="1">
    <w:p w14:paraId="1919C62B" w14:textId="77777777" w:rsidR="005014AB" w:rsidRDefault="005014A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NeueLT Pro 45 Lt">
    <w:altName w:val="Arial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BB5E" w14:textId="23994BB0" w:rsidR="0071526D" w:rsidRDefault="0071526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7" behindDoc="0" locked="0" layoutInCell="1" allowOverlap="1" wp14:anchorId="4AF9672B" wp14:editId="5CF7BA5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68" name="Text Box 68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5F6FD7" w14:textId="44524673" w:rsidR="0071526D" w:rsidRPr="0071526D" w:rsidRDefault="0071526D" w:rsidP="007152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152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F9672B" id="_x0000_t202" coordsize="21600,21600" o:spt="202" path="m,l,21600r21600,l21600,xe">
              <v:stroke joinstyle="miter"/>
              <v:path gradientshapeok="t" o:connecttype="rect"/>
            </v:shapetype>
            <v:shape id="Text Box 68" o:spid="_x0000_s1030" type="#_x0000_t202" alt="OFFICIAL" style="position:absolute;margin-left:0;margin-top:0;width:34.95pt;height:34.95pt;z-index:251658247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0C5F6FD7" w14:textId="44524673" w:rsidR="0071526D" w:rsidRPr="0071526D" w:rsidRDefault="0071526D" w:rsidP="007152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1526D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0510C" w14:textId="07A81F63" w:rsidR="0002027A" w:rsidRDefault="0071526D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8248" behindDoc="0" locked="0" layoutInCell="1" allowOverlap="1" wp14:anchorId="57C8C1CD" wp14:editId="4BBFAF1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69" name="Text Box 69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5A00503" w14:textId="46ED378E" w:rsidR="0071526D" w:rsidRPr="0071526D" w:rsidRDefault="0071526D" w:rsidP="007152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152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C8C1CD" id="_x0000_t202" coordsize="21600,21600" o:spt="202" path="m,l,21600r21600,l21600,xe">
              <v:stroke joinstyle="miter"/>
              <v:path gradientshapeok="t" o:connecttype="rect"/>
            </v:shapetype>
            <v:shape id="Text Box 69" o:spid="_x0000_s1031" type="#_x0000_t202" alt="OFFICIAL" style="position:absolute;left:0;text-align:left;margin-left:0;margin-top:0;width:34.95pt;height:34.95pt;z-index:25165824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65A00503" w14:textId="46ED378E" w:rsidR="0071526D" w:rsidRPr="0071526D" w:rsidRDefault="0071526D" w:rsidP="007152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1526D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16839319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76AB41" w14:textId="77777777" w:rsidR="0002027A" w:rsidRDefault="000202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851EF9C" w14:textId="77777777" w:rsidR="0002027A" w:rsidRDefault="000202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FEACD" w14:textId="2406BD45" w:rsidR="0071526D" w:rsidRDefault="0071526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6" behindDoc="0" locked="0" layoutInCell="1" allowOverlap="1" wp14:anchorId="3197B98A" wp14:editId="24B5B136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67" name="Text Box 67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EA1D08C" w14:textId="70CA44A0" w:rsidR="0071526D" w:rsidRPr="0071526D" w:rsidRDefault="0071526D" w:rsidP="007152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152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97B98A"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33" type="#_x0000_t202" alt="OFFICIAL" style="position:absolute;margin-left:0;margin-top:0;width:34.95pt;height:34.95pt;z-index:25165824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4XOsCwIAABw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JV1M3VdQn3AoB8O+veWbFktvmQ8vzOGCcQ4UbXjG&#10;QyroSgojoqQB9+Nv9hiPvKOXkg4FU1KDiqZEfTO4j6itCbgJVAnM7/JF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vhc6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0EA1D08C" w14:textId="70CA44A0" w:rsidR="0071526D" w:rsidRPr="0071526D" w:rsidRDefault="0071526D" w:rsidP="007152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1526D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961341" w14:textId="470EA900" w:rsidR="0071526D" w:rsidRDefault="0071526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50" behindDoc="0" locked="0" layoutInCell="1" allowOverlap="1" wp14:anchorId="18763FBE" wp14:editId="0B780E3B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71" name="Text Box 7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5D303C" w14:textId="6A1035A7" w:rsidR="0071526D" w:rsidRPr="0071526D" w:rsidRDefault="0071526D" w:rsidP="007152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152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763FBE" id="_x0000_t202" coordsize="21600,21600" o:spt="202" path="m,l,21600r21600,l21600,xe">
              <v:stroke joinstyle="miter"/>
              <v:path gradientshapeok="t" o:connecttype="rect"/>
            </v:shapetype>
            <v:shape id="Text Box 71" o:spid="_x0000_s1036" type="#_x0000_t202" alt="OFFICIAL" style="position:absolute;margin-left:0;margin-top:0;width:34.95pt;height:34.95pt;z-index:25165825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Ete71E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385D303C" w14:textId="6A1035A7" w:rsidR="0071526D" w:rsidRPr="0071526D" w:rsidRDefault="0071526D" w:rsidP="007152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1526D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0B2EA" w14:textId="6119DD18" w:rsidR="00924796" w:rsidRDefault="0071526D">
    <w:pPr>
      <w:pStyle w:val="Footer"/>
      <w:jc w:val="right"/>
    </w:pPr>
    <w:r>
      <w:rPr>
        <w:noProof/>
      </w:rPr>
      <mc:AlternateContent>
        <mc:Choice Requires="wps">
          <w:drawing>
            <wp:anchor distT="0" distB="0" distL="0" distR="0" simplePos="0" relativeHeight="251658251" behindDoc="0" locked="0" layoutInCell="1" allowOverlap="1" wp14:anchorId="3843C91F" wp14:editId="1B877737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72" name="Text Box 7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9D95217" w14:textId="212F3D3C" w:rsidR="0071526D" w:rsidRPr="0071526D" w:rsidRDefault="0071526D" w:rsidP="007152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152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43C91F"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37" type="#_x0000_t202" alt="OFFICIAL" style="position:absolute;left:0;text-align:left;margin-left:0;margin-top:0;width:34.95pt;height:34.95pt;z-index:251658251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CbhXW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79D95217" w14:textId="212F3D3C" w:rsidR="0071526D" w:rsidRPr="0071526D" w:rsidRDefault="0071526D" w:rsidP="007152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1526D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sdt>
    <w:sdtPr>
      <w:id w:val="-104244222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A60EEA" w14:textId="77777777" w:rsidR="00924796" w:rsidRDefault="0092479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BC9957" w14:textId="77777777" w:rsidR="00924796" w:rsidRDefault="00924796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D3959" w14:textId="4E943833" w:rsidR="0071526D" w:rsidRDefault="0071526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9" behindDoc="0" locked="0" layoutInCell="1" allowOverlap="1" wp14:anchorId="273CD458" wp14:editId="63AB094F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0" b="0"/>
              <wp:wrapNone/>
              <wp:docPr id="70" name="Text Box 70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04465F6" w14:textId="3B086C7A" w:rsidR="0071526D" w:rsidRPr="0071526D" w:rsidRDefault="0071526D" w:rsidP="007152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152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73CD458" id="_x0000_t202" coordsize="21600,21600" o:spt="202" path="m,l,21600r21600,l21600,xe">
              <v:stroke joinstyle="miter"/>
              <v:path gradientshapeok="t" o:connecttype="rect"/>
            </v:shapetype>
            <v:shape id="Text Box 70" o:spid="_x0000_s1039" type="#_x0000_t202" alt="OFFICIAL" style="position:absolute;margin-left:0;margin-top:0;width:34.95pt;height:34.95pt;z-index:251658249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03/HMgoCAAAd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604465F6" w14:textId="3B086C7A" w:rsidR="0071526D" w:rsidRPr="0071526D" w:rsidRDefault="0071526D" w:rsidP="007152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1526D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C88A8" w14:textId="77777777" w:rsidR="00966123" w:rsidRDefault="0096612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55" behindDoc="0" locked="0" layoutInCell="1" allowOverlap="1" wp14:anchorId="2B307B74" wp14:editId="7DFCDDCA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4" name="Text Box 44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28BE189" w14:textId="77777777" w:rsidR="00966123" w:rsidRPr="003C62C9" w:rsidRDefault="00966123" w:rsidP="001900B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3C62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307B74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41" type="#_x0000_t202" alt="OFFICIAL" style="position:absolute;margin-left:0;margin-top:0;width:34.95pt;height:34.95pt;z-index:25165825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aJJCwIAAB0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NR95dT+zuoTjQVwrBw7+S6odob4cOzQNowDUKqDU90&#10;6Ba6ksOIOKsBf/zNHuOJePJy1pFiSm5J0py13ywtJIprAjiBXQLzz/l1Tn57MPdAOpzTk3AyQbJi&#10;aCeoEcwr6XkVC5FLWEnlSr6b4H0YpEvvQarVKgWRjpwIG7t1MqaOfEUyX/pXgW5kPNCqHmGSkyje&#10;ET/ExpverQ6B6E9bidwORI6UkwbTXsf3EkX+63+KOr/q5U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AkBokkLAgAAHQ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428BE189" w14:textId="77777777" w:rsidR="00966123" w:rsidRPr="003C62C9" w:rsidRDefault="00966123" w:rsidP="001900B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3C62C9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530DE" w14:textId="77777777" w:rsidR="00966123" w:rsidRDefault="00966123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54" behindDoc="0" locked="0" layoutInCell="1" allowOverlap="1" wp14:anchorId="1021868F" wp14:editId="7133E574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635" b="0"/>
              <wp:wrapNone/>
              <wp:docPr id="43" name="Text Box 4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C91A6D8" w14:textId="77777777" w:rsidR="00966123" w:rsidRPr="003C62C9" w:rsidRDefault="00966123" w:rsidP="001900B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3C62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21868F" id="_x0000_t202" coordsize="21600,21600" o:spt="202" path="m,l,21600r21600,l21600,xe">
              <v:stroke joinstyle="miter"/>
              <v:path gradientshapeok="t" o:connecttype="rect"/>
            </v:shapetype>
            <v:shape id="Text Box 43" o:spid="_x0000_s1043" type="#_x0000_t202" alt="OFFICIAL" style="position:absolute;margin-left:0;margin-top:0;width:34.95pt;height:34.95pt;z-index:25165825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GeCDcQLAgAAHQ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0C91A6D8" w14:textId="77777777" w:rsidR="00966123" w:rsidRPr="003C62C9" w:rsidRDefault="00966123" w:rsidP="001900B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3C62C9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E5268" w14:textId="77777777" w:rsidR="005014AB" w:rsidRDefault="005014AB" w:rsidP="00256B05">
      <w:pPr>
        <w:spacing w:after="0" w:line="240" w:lineRule="auto"/>
      </w:pPr>
      <w:r>
        <w:separator/>
      </w:r>
    </w:p>
  </w:footnote>
  <w:footnote w:type="continuationSeparator" w:id="0">
    <w:p w14:paraId="646F3936" w14:textId="77777777" w:rsidR="005014AB" w:rsidRDefault="005014AB" w:rsidP="00256B05">
      <w:pPr>
        <w:spacing w:after="0" w:line="240" w:lineRule="auto"/>
      </w:pPr>
      <w:r>
        <w:continuationSeparator/>
      </w:r>
    </w:p>
  </w:footnote>
  <w:footnote w:type="continuationNotice" w:id="1">
    <w:p w14:paraId="10190373" w14:textId="77777777" w:rsidR="005014AB" w:rsidRDefault="005014A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2521E" w14:textId="237FFFE3" w:rsidR="0071526D" w:rsidRDefault="0071526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008865BC" wp14:editId="57ED59E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9525"/>
              <wp:wrapNone/>
              <wp:docPr id="59" name="Text Box 59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B737301" w14:textId="170FE5BE" w:rsidR="0071526D" w:rsidRPr="0071526D" w:rsidRDefault="0071526D" w:rsidP="007152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152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08865BC" id="_x0000_t202" coordsize="21600,21600" o:spt="202" path="m,l,21600r21600,l21600,xe">
              <v:stroke joinstyle="miter"/>
              <v:path gradientshapeok="t" o:connecttype="rect"/>
            </v:shapetype>
            <v:shape id="Text Box 59" o:spid="_x0000_s1028" type="#_x0000_t202" alt="OFFICIAL" style="position:absolute;margin-left:0;margin-top:0;width:34.95pt;height:34.95pt;z-index:251658241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/zCBgIAABU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" filled="f" stroked="f">
              <v:textbox style="mso-fit-shape-to-text:t" inset="0,15pt,0,0">
                <w:txbxContent>
                  <w:p w14:paraId="7B737301" w14:textId="170FE5BE" w:rsidR="0071526D" w:rsidRPr="0071526D" w:rsidRDefault="0071526D" w:rsidP="007152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1526D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69BA0" w14:textId="1B93C27D" w:rsidR="0071526D" w:rsidRDefault="0071526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0E98F913" wp14:editId="2F84B706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9525"/>
              <wp:wrapNone/>
              <wp:docPr id="60" name="Text Box 60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497CBD4" w14:textId="7E737CB9" w:rsidR="0071526D" w:rsidRPr="0071526D" w:rsidRDefault="0071526D" w:rsidP="007152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152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98F913" id="_x0000_t202" coordsize="21600,21600" o:spt="202" path="m,l,21600r21600,l21600,xe">
              <v:stroke joinstyle="miter"/>
              <v:path gradientshapeok="t" o:connecttype="rect"/>
            </v:shapetype>
            <v:shape id="Text Box 60" o:spid="_x0000_s1029" type="#_x0000_t202" alt="OFFICIAL" style="position:absolute;margin-left:0;margin-top:0;width:34.95pt;height:34.95pt;z-index:25165824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" filled="f" stroked="f">
              <v:textbox style="mso-fit-shape-to-text:t" inset="0,15pt,0,0">
                <w:txbxContent>
                  <w:p w14:paraId="7497CBD4" w14:textId="7E737CB9" w:rsidR="0071526D" w:rsidRPr="0071526D" w:rsidRDefault="0071526D" w:rsidP="007152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1526D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3B9F7" w14:textId="1BE56A2E" w:rsidR="0071526D" w:rsidRDefault="0071526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B272713" wp14:editId="491F675A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9525"/>
              <wp:wrapNone/>
              <wp:docPr id="58" name="Text Box 58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73C2169" w14:textId="08DAB35B" w:rsidR="0071526D" w:rsidRPr="0071526D" w:rsidRDefault="0071526D" w:rsidP="007152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152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272713" id="_x0000_t202" coordsize="21600,21600" o:spt="202" path="m,l,21600r21600,l21600,xe">
              <v:stroke joinstyle="miter"/>
              <v:path gradientshapeok="t" o:connecttype="rect"/>
            </v:shapetype>
            <v:shape id="Text Box 58" o:spid="_x0000_s1032" type="#_x0000_t202" alt="OFFICIAL" style="position:absolute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BImZAl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673C2169" w14:textId="08DAB35B" w:rsidR="0071526D" w:rsidRPr="0071526D" w:rsidRDefault="0071526D" w:rsidP="007152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1526D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49667" w14:textId="7D1673E6" w:rsidR="0071526D" w:rsidRDefault="0071526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4" behindDoc="0" locked="0" layoutInCell="1" allowOverlap="1" wp14:anchorId="61694C9E" wp14:editId="11A3E04D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9525"/>
              <wp:wrapNone/>
              <wp:docPr id="62" name="Text Box 62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A4EFAE7" w14:textId="32FC3C59" w:rsidR="0071526D" w:rsidRPr="0071526D" w:rsidRDefault="0071526D" w:rsidP="007152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152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694C9E" id="_x0000_t202" coordsize="21600,21600" o:spt="202" path="m,l,21600r21600,l21600,xe">
              <v:stroke joinstyle="miter"/>
              <v:path gradientshapeok="t" o:connecttype="rect"/>
            </v:shapetype>
            <v:shape id="Text Box 62" o:spid="_x0000_s1034" type="#_x0000_t202" alt="OFFICIAL" style="position:absolute;margin-left:0;margin-top:0;width:34.95pt;height:34.95pt;z-index:25165824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" filled="f" stroked="f">
              <v:textbox style="mso-fit-shape-to-text:t" inset="0,15pt,0,0">
                <w:txbxContent>
                  <w:p w14:paraId="2A4EFAE7" w14:textId="32FC3C59" w:rsidR="0071526D" w:rsidRPr="0071526D" w:rsidRDefault="0071526D" w:rsidP="007152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1526D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442819" w14:textId="1B71ED5C" w:rsidR="0071526D" w:rsidRDefault="0071526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7CAB978B" wp14:editId="4B6862F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9525"/>
              <wp:wrapNone/>
              <wp:docPr id="63" name="Text Box 63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C3BD8D" w14:textId="434BBB97" w:rsidR="0071526D" w:rsidRPr="0071526D" w:rsidRDefault="0071526D" w:rsidP="007152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152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AB978B" id="_x0000_t202" coordsize="21600,21600" o:spt="202" path="m,l,21600r21600,l21600,xe">
              <v:stroke joinstyle="miter"/>
              <v:path gradientshapeok="t" o:connecttype="rect"/>
            </v:shapetype>
            <v:shape id="Text Box 63" o:spid="_x0000_s1035" type="#_x0000_t202" alt="OFFICIAL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" filled="f" stroked="f">
              <v:textbox style="mso-fit-shape-to-text:t" inset="0,15pt,0,0">
                <w:txbxContent>
                  <w:p w14:paraId="6FC3BD8D" w14:textId="434BBB97" w:rsidR="0071526D" w:rsidRPr="0071526D" w:rsidRDefault="0071526D" w:rsidP="007152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1526D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C862E" w14:textId="1B7181C7" w:rsidR="0071526D" w:rsidRDefault="0071526D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6C8C7C8B" wp14:editId="6ACA5958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0" b="9525"/>
              <wp:wrapNone/>
              <wp:docPr id="61" name="Text Box 6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0596F1" w14:textId="327C6F66" w:rsidR="0071526D" w:rsidRPr="0071526D" w:rsidRDefault="0071526D" w:rsidP="007152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71526D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8C7C8B" id="_x0000_t202" coordsize="21600,21600" o:spt="202" path="m,l,21600r21600,l21600,xe">
              <v:stroke joinstyle="miter"/>
              <v:path gradientshapeok="t" o:connecttype="rect"/>
            </v:shapetype>
            <v:shape id="Text Box 61" o:spid="_x0000_s1038" type="#_x0000_t202" alt="OFFICIAL" style="position:absolute;margin-left:0;margin-top:0;width:34.95pt;height:34.95pt;z-index:251658243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" filled="f" stroked="f">
              <v:textbox style="mso-fit-shape-to-text:t" inset="0,15pt,0,0">
                <w:txbxContent>
                  <w:p w14:paraId="350596F1" w14:textId="327C6F66" w:rsidR="0071526D" w:rsidRPr="0071526D" w:rsidRDefault="0071526D" w:rsidP="007152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71526D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BA702D" w14:textId="77777777" w:rsidR="00966123" w:rsidRDefault="0096612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53" behindDoc="0" locked="0" layoutInCell="1" allowOverlap="1" wp14:anchorId="5F419940" wp14:editId="72A125B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13335"/>
              <wp:wrapNone/>
              <wp:docPr id="41" name="Text Box 41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CCF4AA3" w14:textId="77777777" w:rsidR="00966123" w:rsidRPr="003C62C9" w:rsidRDefault="00966123" w:rsidP="001900B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3C62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419940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40" type="#_x0000_t202" alt="OFFICIAL" style="position:absolute;margin-left:0;margin-top:0;width:34.95pt;height:34.95pt;z-index:251658253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" filled="f" stroked="f">
              <v:textbox style="mso-fit-shape-to-text:t" inset="0,15pt,0,0">
                <w:txbxContent>
                  <w:p w14:paraId="7CCF4AA3" w14:textId="77777777" w:rsidR="00966123" w:rsidRPr="003C62C9" w:rsidRDefault="00966123" w:rsidP="001900B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3C62C9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C50BE" w14:textId="77777777" w:rsidR="00966123" w:rsidRDefault="00966123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52" behindDoc="0" locked="0" layoutInCell="1" allowOverlap="1" wp14:anchorId="68D5879D" wp14:editId="62C08E57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635" b="13335"/>
              <wp:wrapNone/>
              <wp:docPr id="40" name="Text Box 40" descr="OFFIC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CF48B5B" w14:textId="77777777" w:rsidR="00966123" w:rsidRPr="003C62C9" w:rsidRDefault="00966123" w:rsidP="001900B5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</w:pPr>
                          <w:r w:rsidRPr="003C62C9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 w:val="24"/>
                              <w:szCs w:val="24"/>
                            </w:rPr>
                            <w:t>OFFICIAL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8D5879D" id="_x0000_t202" coordsize="21600,21600" o:spt="202" path="m,l,21600r21600,l21600,xe">
              <v:stroke joinstyle="miter"/>
              <v:path gradientshapeok="t" o:connecttype="rect"/>
            </v:shapetype>
            <v:shape id="Text Box 40" o:spid="_x0000_s1042" type="#_x0000_t202" alt="OFFICIAL" style="position:absolute;margin-left:0;margin-top:0;width:34.95pt;height:34.95pt;z-index:25165825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" filled="f" stroked="f">
              <v:textbox style="mso-fit-shape-to-text:t" inset="0,15pt,0,0">
                <w:txbxContent>
                  <w:p w14:paraId="4CF48B5B" w14:textId="77777777" w:rsidR="00966123" w:rsidRPr="003C62C9" w:rsidRDefault="00966123" w:rsidP="001900B5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</w:pPr>
                    <w:r w:rsidRPr="003C62C9">
                      <w:rPr>
                        <w:rFonts w:ascii="Calibri" w:eastAsia="Calibri" w:hAnsi="Calibri" w:cs="Calibri"/>
                        <w:noProof/>
                        <w:color w:val="000000"/>
                        <w:sz w:val="24"/>
                        <w:szCs w:val="24"/>
                      </w:rPr>
                      <w:t>OFFICIAL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E2071"/>
    <w:multiLevelType w:val="hybridMultilevel"/>
    <w:tmpl w:val="F814C3C6"/>
    <w:lvl w:ilvl="0" w:tplc="7666BAAE">
      <w:start w:val="1"/>
      <w:numFmt w:val="upperRoman"/>
      <w:lvlText w:val="%1."/>
      <w:lvlJc w:val="right"/>
      <w:pPr>
        <w:ind w:left="1080" w:hanging="360"/>
      </w:pPr>
      <w:rPr>
        <w:rFonts w:ascii="Times New Roman" w:hAnsi="Times New Roman" w:cs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1A642B"/>
    <w:multiLevelType w:val="hybridMultilevel"/>
    <w:tmpl w:val="1E180940"/>
    <w:lvl w:ilvl="0" w:tplc="8EA6F03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3E5F0E"/>
    <w:multiLevelType w:val="hybridMultilevel"/>
    <w:tmpl w:val="D9AE9A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91C9A"/>
    <w:multiLevelType w:val="hybridMultilevel"/>
    <w:tmpl w:val="058AC052"/>
    <w:lvl w:ilvl="0" w:tplc="B7C6BB48">
      <w:start w:val="1"/>
      <w:numFmt w:val="upperRoman"/>
      <w:lvlText w:val="%1."/>
      <w:lvlJc w:val="right"/>
      <w:pPr>
        <w:ind w:left="1551" w:hanging="360"/>
      </w:pPr>
      <w:rPr>
        <w:rFonts w:ascii="Times New Roman" w:hAnsi="Times New Roman" w:cs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2271" w:hanging="360"/>
      </w:pPr>
    </w:lvl>
    <w:lvl w:ilvl="2" w:tplc="0809001B" w:tentative="1">
      <w:start w:val="1"/>
      <w:numFmt w:val="lowerRoman"/>
      <w:lvlText w:val="%3."/>
      <w:lvlJc w:val="right"/>
      <w:pPr>
        <w:ind w:left="2991" w:hanging="180"/>
      </w:pPr>
    </w:lvl>
    <w:lvl w:ilvl="3" w:tplc="0809000F" w:tentative="1">
      <w:start w:val="1"/>
      <w:numFmt w:val="decimal"/>
      <w:lvlText w:val="%4."/>
      <w:lvlJc w:val="left"/>
      <w:pPr>
        <w:ind w:left="3711" w:hanging="360"/>
      </w:pPr>
    </w:lvl>
    <w:lvl w:ilvl="4" w:tplc="08090019" w:tentative="1">
      <w:start w:val="1"/>
      <w:numFmt w:val="lowerLetter"/>
      <w:lvlText w:val="%5."/>
      <w:lvlJc w:val="left"/>
      <w:pPr>
        <w:ind w:left="4431" w:hanging="360"/>
      </w:pPr>
    </w:lvl>
    <w:lvl w:ilvl="5" w:tplc="0809001B" w:tentative="1">
      <w:start w:val="1"/>
      <w:numFmt w:val="lowerRoman"/>
      <w:lvlText w:val="%6."/>
      <w:lvlJc w:val="right"/>
      <w:pPr>
        <w:ind w:left="5151" w:hanging="180"/>
      </w:pPr>
    </w:lvl>
    <w:lvl w:ilvl="6" w:tplc="0809000F" w:tentative="1">
      <w:start w:val="1"/>
      <w:numFmt w:val="decimal"/>
      <w:lvlText w:val="%7."/>
      <w:lvlJc w:val="left"/>
      <w:pPr>
        <w:ind w:left="5871" w:hanging="360"/>
      </w:pPr>
    </w:lvl>
    <w:lvl w:ilvl="7" w:tplc="08090019" w:tentative="1">
      <w:start w:val="1"/>
      <w:numFmt w:val="lowerLetter"/>
      <w:lvlText w:val="%8."/>
      <w:lvlJc w:val="left"/>
      <w:pPr>
        <w:ind w:left="6591" w:hanging="360"/>
      </w:pPr>
    </w:lvl>
    <w:lvl w:ilvl="8" w:tplc="0809001B" w:tentative="1">
      <w:start w:val="1"/>
      <w:numFmt w:val="lowerRoman"/>
      <w:lvlText w:val="%9."/>
      <w:lvlJc w:val="right"/>
      <w:pPr>
        <w:ind w:left="7311" w:hanging="180"/>
      </w:pPr>
    </w:lvl>
  </w:abstractNum>
  <w:abstractNum w:abstractNumId="4" w15:restartNumberingAfterBreak="0">
    <w:nsid w:val="05D31B56"/>
    <w:multiLevelType w:val="hybridMultilevel"/>
    <w:tmpl w:val="E6AACC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3C455C"/>
    <w:multiLevelType w:val="hybridMultilevel"/>
    <w:tmpl w:val="AABA3D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A1A58"/>
    <w:multiLevelType w:val="hybridMultilevel"/>
    <w:tmpl w:val="D212A3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D78CE"/>
    <w:multiLevelType w:val="hybridMultilevel"/>
    <w:tmpl w:val="052CA9F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93CC9"/>
    <w:multiLevelType w:val="hybridMultilevel"/>
    <w:tmpl w:val="E0ACA3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15259F"/>
    <w:multiLevelType w:val="hybridMultilevel"/>
    <w:tmpl w:val="8A1A85C2"/>
    <w:lvl w:ilvl="0" w:tplc="663A459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7906D9"/>
    <w:multiLevelType w:val="hybridMultilevel"/>
    <w:tmpl w:val="CEA4FD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CB222F"/>
    <w:multiLevelType w:val="hybridMultilevel"/>
    <w:tmpl w:val="19BC864E"/>
    <w:lvl w:ilvl="0" w:tplc="96A83CFC">
      <w:start w:val="1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9181113"/>
    <w:multiLevelType w:val="hybridMultilevel"/>
    <w:tmpl w:val="4EBAC9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3B4ACC"/>
    <w:multiLevelType w:val="hybridMultilevel"/>
    <w:tmpl w:val="2872E58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3D63E8"/>
    <w:multiLevelType w:val="hybridMultilevel"/>
    <w:tmpl w:val="79E851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783950"/>
    <w:multiLevelType w:val="hybridMultilevel"/>
    <w:tmpl w:val="E1B22B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2D5C0F"/>
    <w:multiLevelType w:val="hybridMultilevel"/>
    <w:tmpl w:val="C4C418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883858"/>
    <w:multiLevelType w:val="hybridMultilevel"/>
    <w:tmpl w:val="737AA7DE"/>
    <w:lvl w:ilvl="0" w:tplc="699AADE8">
      <w:start w:val="1"/>
      <w:numFmt w:val="decimal"/>
      <w:lvlText w:val="%1."/>
      <w:lvlJc w:val="left"/>
      <w:pPr>
        <w:ind w:left="1440" w:hanging="360"/>
      </w:pPr>
    </w:lvl>
    <w:lvl w:ilvl="1" w:tplc="4AA277A6">
      <w:start w:val="1"/>
      <w:numFmt w:val="decimal"/>
      <w:lvlText w:val="%2."/>
      <w:lvlJc w:val="left"/>
      <w:pPr>
        <w:ind w:left="1440" w:hanging="360"/>
      </w:pPr>
    </w:lvl>
    <w:lvl w:ilvl="2" w:tplc="91D4E4E6">
      <w:start w:val="1"/>
      <w:numFmt w:val="decimal"/>
      <w:lvlText w:val="%3."/>
      <w:lvlJc w:val="left"/>
      <w:pPr>
        <w:ind w:left="1440" w:hanging="360"/>
      </w:pPr>
    </w:lvl>
    <w:lvl w:ilvl="3" w:tplc="0CC07D76">
      <w:start w:val="1"/>
      <w:numFmt w:val="decimal"/>
      <w:lvlText w:val="%4."/>
      <w:lvlJc w:val="left"/>
      <w:pPr>
        <w:ind w:left="1440" w:hanging="360"/>
      </w:pPr>
    </w:lvl>
    <w:lvl w:ilvl="4" w:tplc="9C4ED82E">
      <w:start w:val="1"/>
      <w:numFmt w:val="decimal"/>
      <w:lvlText w:val="%5."/>
      <w:lvlJc w:val="left"/>
      <w:pPr>
        <w:ind w:left="1440" w:hanging="360"/>
      </w:pPr>
    </w:lvl>
    <w:lvl w:ilvl="5" w:tplc="E842D3A6">
      <w:start w:val="1"/>
      <w:numFmt w:val="decimal"/>
      <w:lvlText w:val="%6."/>
      <w:lvlJc w:val="left"/>
      <w:pPr>
        <w:ind w:left="1440" w:hanging="360"/>
      </w:pPr>
    </w:lvl>
    <w:lvl w:ilvl="6" w:tplc="1B2CAD30">
      <w:start w:val="1"/>
      <w:numFmt w:val="decimal"/>
      <w:lvlText w:val="%7."/>
      <w:lvlJc w:val="left"/>
      <w:pPr>
        <w:ind w:left="1440" w:hanging="360"/>
      </w:pPr>
    </w:lvl>
    <w:lvl w:ilvl="7" w:tplc="821C144E">
      <w:start w:val="1"/>
      <w:numFmt w:val="decimal"/>
      <w:lvlText w:val="%8."/>
      <w:lvlJc w:val="left"/>
      <w:pPr>
        <w:ind w:left="1440" w:hanging="360"/>
      </w:pPr>
    </w:lvl>
    <w:lvl w:ilvl="8" w:tplc="5240BAFC">
      <w:start w:val="1"/>
      <w:numFmt w:val="decimal"/>
      <w:lvlText w:val="%9."/>
      <w:lvlJc w:val="left"/>
      <w:pPr>
        <w:ind w:left="1440" w:hanging="360"/>
      </w:pPr>
    </w:lvl>
  </w:abstractNum>
  <w:abstractNum w:abstractNumId="18" w15:restartNumberingAfterBreak="0">
    <w:nsid w:val="55B12133"/>
    <w:multiLevelType w:val="hybridMultilevel"/>
    <w:tmpl w:val="EF9CF422"/>
    <w:lvl w:ilvl="0" w:tplc="BEB84F5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CD936BB"/>
    <w:multiLevelType w:val="hybridMultilevel"/>
    <w:tmpl w:val="E65E6600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385EFD"/>
    <w:multiLevelType w:val="hybridMultilevel"/>
    <w:tmpl w:val="0F4C373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5246D"/>
    <w:multiLevelType w:val="hybridMultilevel"/>
    <w:tmpl w:val="0F4C37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FC09BF"/>
    <w:multiLevelType w:val="hybridMultilevel"/>
    <w:tmpl w:val="2A627B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5477F2"/>
    <w:multiLevelType w:val="hybridMultilevel"/>
    <w:tmpl w:val="F822E28A"/>
    <w:lvl w:ilvl="0" w:tplc="08090013">
      <w:start w:val="1"/>
      <w:numFmt w:val="upperRoman"/>
      <w:lvlText w:val="%1."/>
      <w:lvlJc w:val="righ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C18106C"/>
    <w:multiLevelType w:val="hybridMultilevel"/>
    <w:tmpl w:val="2B86060E"/>
    <w:lvl w:ilvl="0" w:tplc="08090013">
      <w:start w:val="1"/>
      <w:numFmt w:val="upperRoman"/>
      <w:lvlText w:val="%1."/>
      <w:lvlJc w:val="right"/>
      <w:pPr>
        <w:ind w:left="360" w:hanging="360"/>
      </w:pPr>
      <w:rPr>
        <w:rFonts w:hint="default"/>
        <w:color w:val="00000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C1D5A1C"/>
    <w:multiLevelType w:val="multilevel"/>
    <w:tmpl w:val="A022AA8E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-6498" w:hanging="720"/>
      </w:pPr>
    </w:lvl>
    <w:lvl w:ilvl="2">
      <w:start w:val="1"/>
      <w:numFmt w:val="decimal"/>
      <w:isLgl/>
      <w:lvlText w:val="%1.%2.%3"/>
      <w:lvlJc w:val="left"/>
      <w:pPr>
        <w:ind w:left="-6498" w:hanging="720"/>
      </w:pPr>
    </w:lvl>
    <w:lvl w:ilvl="3">
      <w:start w:val="1"/>
      <w:numFmt w:val="decimal"/>
      <w:isLgl/>
      <w:lvlText w:val="%1.%2.%3.%4"/>
      <w:lvlJc w:val="left"/>
      <w:pPr>
        <w:ind w:left="-6138" w:hanging="1080"/>
      </w:pPr>
    </w:lvl>
    <w:lvl w:ilvl="4">
      <w:start w:val="1"/>
      <w:numFmt w:val="decimal"/>
      <w:isLgl/>
      <w:lvlText w:val="%1.%2.%3.%4.%5"/>
      <w:lvlJc w:val="left"/>
      <w:pPr>
        <w:ind w:left="-5778" w:hanging="1440"/>
      </w:pPr>
    </w:lvl>
    <w:lvl w:ilvl="5">
      <w:start w:val="1"/>
      <w:numFmt w:val="decimal"/>
      <w:isLgl/>
      <w:lvlText w:val="%1.%2.%3.%4.%5.%6"/>
      <w:lvlJc w:val="left"/>
      <w:pPr>
        <w:ind w:left="-5778" w:hanging="1440"/>
      </w:pPr>
    </w:lvl>
    <w:lvl w:ilvl="6">
      <w:start w:val="1"/>
      <w:numFmt w:val="decimal"/>
      <w:isLgl/>
      <w:lvlText w:val="%1.%2.%3.%4.%5.%6.%7"/>
      <w:lvlJc w:val="left"/>
      <w:pPr>
        <w:ind w:left="-5418" w:hanging="1800"/>
      </w:pPr>
    </w:lvl>
    <w:lvl w:ilvl="7">
      <w:start w:val="1"/>
      <w:numFmt w:val="decimal"/>
      <w:isLgl/>
      <w:lvlText w:val="%1.%2.%3.%4.%5.%6.%7.%8"/>
      <w:lvlJc w:val="left"/>
      <w:pPr>
        <w:ind w:left="-5418" w:hanging="1800"/>
      </w:pPr>
    </w:lvl>
    <w:lvl w:ilvl="8">
      <w:start w:val="1"/>
      <w:numFmt w:val="decimal"/>
      <w:isLgl/>
      <w:lvlText w:val="%1.%2.%3.%4.%5.%6.%7.%8.%9"/>
      <w:lvlJc w:val="left"/>
      <w:pPr>
        <w:ind w:left="-5058" w:hanging="2160"/>
      </w:pPr>
    </w:lvl>
  </w:abstractNum>
  <w:abstractNum w:abstractNumId="26" w15:restartNumberingAfterBreak="0">
    <w:nsid w:val="6C391E81"/>
    <w:multiLevelType w:val="hybridMultilevel"/>
    <w:tmpl w:val="052CA9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D01414"/>
    <w:multiLevelType w:val="hybridMultilevel"/>
    <w:tmpl w:val="E60C1D8E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781459BF"/>
    <w:multiLevelType w:val="hybridMultilevel"/>
    <w:tmpl w:val="81DA19E8"/>
    <w:lvl w:ilvl="0" w:tplc="8A9CE6B6">
      <w:start w:val="9"/>
      <w:numFmt w:val="decimal"/>
      <w:lvlText w:val="%1.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893272012">
    <w:abstractNumId w:val="26"/>
  </w:num>
  <w:num w:numId="2" w16cid:durableId="1370908849">
    <w:abstractNumId w:val="7"/>
  </w:num>
  <w:num w:numId="3" w16cid:durableId="168238999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69820733">
    <w:abstractNumId w:val="21"/>
  </w:num>
  <w:num w:numId="5" w16cid:durableId="2125224110">
    <w:abstractNumId w:val="24"/>
  </w:num>
  <w:num w:numId="6" w16cid:durableId="1953825412">
    <w:abstractNumId w:val="12"/>
  </w:num>
  <w:num w:numId="7" w16cid:durableId="78795888">
    <w:abstractNumId w:val="17"/>
  </w:num>
  <w:num w:numId="8" w16cid:durableId="1810052921">
    <w:abstractNumId w:val="13"/>
  </w:num>
  <w:num w:numId="9" w16cid:durableId="1042054936">
    <w:abstractNumId w:val="18"/>
  </w:num>
  <w:num w:numId="10" w16cid:durableId="280116541">
    <w:abstractNumId w:val="1"/>
  </w:num>
  <w:num w:numId="11" w16cid:durableId="1828015876">
    <w:abstractNumId w:val="20"/>
  </w:num>
  <w:num w:numId="12" w16cid:durableId="140641417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7342599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06331246">
    <w:abstractNumId w:val="2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07439465">
    <w:abstractNumId w:val="23"/>
  </w:num>
  <w:num w:numId="16" w16cid:durableId="987395748">
    <w:abstractNumId w:val="11"/>
  </w:num>
  <w:num w:numId="17" w16cid:durableId="625159953">
    <w:abstractNumId w:val="6"/>
  </w:num>
  <w:num w:numId="18" w16cid:durableId="1871185318">
    <w:abstractNumId w:val="9"/>
  </w:num>
  <w:num w:numId="19" w16cid:durableId="497233673">
    <w:abstractNumId w:val="5"/>
  </w:num>
  <w:num w:numId="20" w16cid:durableId="1034695439">
    <w:abstractNumId w:val="0"/>
  </w:num>
  <w:num w:numId="21" w16cid:durableId="275527373">
    <w:abstractNumId w:val="4"/>
  </w:num>
  <w:num w:numId="22" w16cid:durableId="538668386">
    <w:abstractNumId w:val="2"/>
  </w:num>
  <w:num w:numId="23" w16cid:durableId="1101150420">
    <w:abstractNumId w:val="22"/>
  </w:num>
  <w:num w:numId="24" w16cid:durableId="1137451293">
    <w:abstractNumId w:val="27"/>
  </w:num>
  <w:num w:numId="25" w16cid:durableId="779178752">
    <w:abstractNumId w:val="8"/>
  </w:num>
  <w:num w:numId="26" w16cid:durableId="1847985999">
    <w:abstractNumId w:val="10"/>
  </w:num>
  <w:num w:numId="27" w16cid:durableId="989481774">
    <w:abstractNumId w:val="15"/>
  </w:num>
  <w:num w:numId="28" w16cid:durableId="1550385998">
    <w:abstractNumId w:val="16"/>
  </w:num>
  <w:num w:numId="29" w16cid:durableId="1484659387">
    <w:abstractNumId w:val="3"/>
  </w:num>
  <w:num w:numId="30" w16cid:durableId="446853262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amsden, Phil | He/His">
    <w15:presenceInfo w15:providerId="AD" w15:userId="S::phil.ramsden@justice.gov.uk::29a9f74d-9898-4b0f-a709-b151eec7c0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834"/>
    <w:rsid w:val="000011FF"/>
    <w:rsid w:val="000022A7"/>
    <w:rsid w:val="00002B8B"/>
    <w:rsid w:val="00002DD1"/>
    <w:rsid w:val="000040D7"/>
    <w:rsid w:val="00004ACE"/>
    <w:rsid w:val="00006252"/>
    <w:rsid w:val="00006619"/>
    <w:rsid w:val="00006B72"/>
    <w:rsid w:val="00011BB3"/>
    <w:rsid w:val="00012C3E"/>
    <w:rsid w:val="00013151"/>
    <w:rsid w:val="00014938"/>
    <w:rsid w:val="0001668D"/>
    <w:rsid w:val="00017B6B"/>
    <w:rsid w:val="0002027A"/>
    <w:rsid w:val="0002454D"/>
    <w:rsid w:val="00024B7F"/>
    <w:rsid w:val="000260C4"/>
    <w:rsid w:val="00027295"/>
    <w:rsid w:val="00030100"/>
    <w:rsid w:val="00031FAC"/>
    <w:rsid w:val="00033A45"/>
    <w:rsid w:val="00034DFD"/>
    <w:rsid w:val="00034FA0"/>
    <w:rsid w:val="00036A1D"/>
    <w:rsid w:val="000405F6"/>
    <w:rsid w:val="00040A1A"/>
    <w:rsid w:val="000415A1"/>
    <w:rsid w:val="0004444A"/>
    <w:rsid w:val="00044A66"/>
    <w:rsid w:val="00044EDB"/>
    <w:rsid w:val="000452B4"/>
    <w:rsid w:val="00047D58"/>
    <w:rsid w:val="000509AE"/>
    <w:rsid w:val="00052F90"/>
    <w:rsid w:val="0005676F"/>
    <w:rsid w:val="000576C5"/>
    <w:rsid w:val="000577A4"/>
    <w:rsid w:val="0006092E"/>
    <w:rsid w:val="00061536"/>
    <w:rsid w:val="000618A4"/>
    <w:rsid w:val="000625DC"/>
    <w:rsid w:val="000627E2"/>
    <w:rsid w:val="00063473"/>
    <w:rsid w:val="0006608F"/>
    <w:rsid w:val="00067E66"/>
    <w:rsid w:val="000708F0"/>
    <w:rsid w:val="00071B31"/>
    <w:rsid w:val="00072B23"/>
    <w:rsid w:val="00076767"/>
    <w:rsid w:val="00077A94"/>
    <w:rsid w:val="00080A28"/>
    <w:rsid w:val="00080F37"/>
    <w:rsid w:val="000811D9"/>
    <w:rsid w:val="000819DE"/>
    <w:rsid w:val="00081C3C"/>
    <w:rsid w:val="00082945"/>
    <w:rsid w:val="00082E20"/>
    <w:rsid w:val="00083BA3"/>
    <w:rsid w:val="00083D7D"/>
    <w:rsid w:val="00084E7E"/>
    <w:rsid w:val="00085040"/>
    <w:rsid w:val="00085DDE"/>
    <w:rsid w:val="0008704C"/>
    <w:rsid w:val="00087856"/>
    <w:rsid w:val="00091658"/>
    <w:rsid w:val="00092315"/>
    <w:rsid w:val="00093BF4"/>
    <w:rsid w:val="00094A00"/>
    <w:rsid w:val="000950EE"/>
    <w:rsid w:val="00096936"/>
    <w:rsid w:val="000974F3"/>
    <w:rsid w:val="000A3210"/>
    <w:rsid w:val="000A3394"/>
    <w:rsid w:val="000A3700"/>
    <w:rsid w:val="000A3E4E"/>
    <w:rsid w:val="000A40C4"/>
    <w:rsid w:val="000A499C"/>
    <w:rsid w:val="000A5138"/>
    <w:rsid w:val="000B0796"/>
    <w:rsid w:val="000B11FF"/>
    <w:rsid w:val="000B3B52"/>
    <w:rsid w:val="000B4A61"/>
    <w:rsid w:val="000B611F"/>
    <w:rsid w:val="000C26DB"/>
    <w:rsid w:val="000C3549"/>
    <w:rsid w:val="000C5EDA"/>
    <w:rsid w:val="000C612A"/>
    <w:rsid w:val="000C66B9"/>
    <w:rsid w:val="000C680C"/>
    <w:rsid w:val="000C685D"/>
    <w:rsid w:val="000C7DD5"/>
    <w:rsid w:val="000D23F1"/>
    <w:rsid w:val="000D2472"/>
    <w:rsid w:val="000D3630"/>
    <w:rsid w:val="000D7E39"/>
    <w:rsid w:val="000E037A"/>
    <w:rsid w:val="000E1126"/>
    <w:rsid w:val="000E1182"/>
    <w:rsid w:val="000E1316"/>
    <w:rsid w:val="000E163C"/>
    <w:rsid w:val="000E3B23"/>
    <w:rsid w:val="000E68CF"/>
    <w:rsid w:val="000F044F"/>
    <w:rsid w:val="000F2021"/>
    <w:rsid w:val="000F499E"/>
    <w:rsid w:val="000F4BB3"/>
    <w:rsid w:val="000F585C"/>
    <w:rsid w:val="000F75FA"/>
    <w:rsid w:val="00100CA2"/>
    <w:rsid w:val="0010104F"/>
    <w:rsid w:val="00101D7F"/>
    <w:rsid w:val="00101F7E"/>
    <w:rsid w:val="00102A9C"/>
    <w:rsid w:val="001067F4"/>
    <w:rsid w:val="001072CE"/>
    <w:rsid w:val="0010732F"/>
    <w:rsid w:val="0011168A"/>
    <w:rsid w:val="0011203F"/>
    <w:rsid w:val="001123F3"/>
    <w:rsid w:val="001132CD"/>
    <w:rsid w:val="001141AB"/>
    <w:rsid w:val="0011583A"/>
    <w:rsid w:val="00117D7A"/>
    <w:rsid w:val="001220A2"/>
    <w:rsid w:val="00122ACD"/>
    <w:rsid w:val="001230D1"/>
    <w:rsid w:val="001272D5"/>
    <w:rsid w:val="00127825"/>
    <w:rsid w:val="00127AC3"/>
    <w:rsid w:val="001309C5"/>
    <w:rsid w:val="00131C5B"/>
    <w:rsid w:val="00133BB7"/>
    <w:rsid w:val="001360C8"/>
    <w:rsid w:val="00136B13"/>
    <w:rsid w:val="00136C2A"/>
    <w:rsid w:val="00136CD2"/>
    <w:rsid w:val="001404AD"/>
    <w:rsid w:val="00140EB6"/>
    <w:rsid w:val="001424C6"/>
    <w:rsid w:val="0014295B"/>
    <w:rsid w:val="00145966"/>
    <w:rsid w:val="00150C7A"/>
    <w:rsid w:val="00153200"/>
    <w:rsid w:val="001536D4"/>
    <w:rsid w:val="00153943"/>
    <w:rsid w:val="00153F8C"/>
    <w:rsid w:val="00154209"/>
    <w:rsid w:val="0015543D"/>
    <w:rsid w:val="001578E2"/>
    <w:rsid w:val="001603FB"/>
    <w:rsid w:val="0016097D"/>
    <w:rsid w:val="00162A87"/>
    <w:rsid w:val="00163A57"/>
    <w:rsid w:val="0016784F"/>
    <w:rsid w:val="001705E6"/>
    <w:rsid w:val="001712DB"/>
    <w:rsid w:val="001718FF"/>
    <w:rsid w:val="00172F02"/>
    <w:rsid w:val="00173221"/>
    <w:rsid w:val="0017447B"/>
    <w:rsid w:val="00174FF3"/>
    <w:rsid w:val="00176785"/>
    <w:rsid w:val="0017678D"/>
    <w:rsid w:val="001817E7"/>
    <w:rsid w:val="00181C3F"/>
    <w:rsid w:val="00183186"/>
    <w:rsid w:val="00183DCD"/>
    <w:rsid w:val="0018434B"/>
    <w:rsid w:val="001844D0"/>
    <w:rsid w:val="00185379"/>
    <w:rsid w:val="0018697E"/>
    <w:rsid w:val="00187141"/>
    <w:rsid w:val="001900B5"/>
    <w:rsid w:val="00191801"/>
    <w:rsid w:val="00192D0F"/>
    <w:rsid w:val="00195D5F"/>
    <w:rsid w:val="00196B31"/>
    <w:rsid w:val="001974BB"/>
    <w:rsid w:val="001B05E9"/>
    <w:rsid w:val="001B1763"/>
    <w:rsid w:val="001B1BE4"/>
    <w:rsid w:val="001B1E49"/>
    <w:rsid w:val="001B56D7"/>
    <w:rsid w:val="001C2CB5"/>
    <w:rsid w:val="001C31F9"/>
    <w:rsid w:val="001C3C7B"/>
    <w:rsid w:val="001C50EF"/>
    <w:rsid w:val="001C78D4"/>
    <w:rsid w:val="001D22DC"/>
    <w:rsid w:val="001D5054"/>
    <w:rsid w:val="001D552C"/>
    <w:rsid w:val="001D5981"/>
    <w:rsid w:val="001D62FE"/>
    <w:rsid w:val="001D7FD4"/>
    <w:rsid w:val="001E07FE"/>
    <w:rsid w:val="001E1E22"/>
    <w:rsid w:val="001E39AA"/>
    <w:rsid w:val="001E39E2"/>
    <w:rsid w:val="001E3FDB"/>
    <w:rsid w:val="001E42FE"/>
    <w:rsid w:val="001E43CD"/>
    <w:rsid w:val="001E52F9"/>
    <w:rsid w:val="001E5DC6"/>
    <w:rsid w:val="001E6094"/>
    <w:rsid w:val="001F0DC8"/>
    <w:rsid w:val="001F0E6D"/>
    <w:rsid w:val="001F125E"/>
    <w:rsid w:val="001F282B"/>
    <w:rsid w:val="001F2CB4"/>
    <w:rsid w:val="001F484C"/>
    <w:rsid w:val="001F4C90"/>
    <w:rsid w:val="001F626D"/>
    <w:rsid w:val="001F659C"/>
    <w:rsid w:val="001F677D"/>
    <w:rsid w:val="001F6D40"/>
    <w:rsid w:val="00202B46"/>
    <w:rsid w:val="00203316"/>
    <w:rsid w:val="002043E6"/>
    <w:rsid w:val="00206BF9"/>
    <w:rsid w:val="0021014F"/>
    <w:rsid w:val="00210463"/>
    <w:rsid w:val="00212CD4"/>
    <w:rsid w:val="002137AE"/>
    <w:rsid w:val="00214498"/>
    <w:rsid w:val="00214F31"/>
    <w:rsid w:val="00215763"/>
    <w:rsid w:val="00215CC2"/>
    <w:rsid w:val="00217DF7"/>
    <w:rsid w:val="00221618"/>
    <w:rsid w:val="002216C0"/>
    <w:rsid w:val="0022197E"/>
    <w:rsid w:val="00222885"/>
    <w:rsid w:val="0022374A"/>
    <w:rsid w:val="002237C4"/>
    <w:rsid w:val="00223889"/>
    <w:rsid w:val="00225103"/>
    <w:rsid w:val="00226556"/>
    <w:rsid w:val="002268D1"/>
    <w:rsid w:val="00226E2D"/>
    <w:rsid w:val="00231040"/>
    <w:rsid w:val="00231983"/>
    <w:rsid w:val="00231CD4"/>
    <w:rsid w:val="00234795"/>
    <w:rsid w:val="00235584"/>
    <w:rsid w:val="00237F4B"/>
    <w:rsid w:val="00242EB5"/>
    <w:rsid w:val="00243023"/>
    <w:rsid w:val="00244C74"/>
    <w:rsid w:val="002456FC"/>
    <w:rsid w:val="0024598F"/>
    <w:rsid w:val="002505F7"/>
    <w:rsid w:val="00251648"/>
    <w:rsid w:val="00252454"/>
    <w:rsid w:val="0025367F"/>
    <w:rsid w:val="00255BC3"/>
    <w:rsid w:val="002565CD"/>
    <w:rsid w:val="00256B05"/>
    <w:rsid w:val="00261D01"/>
    <w:rsid w:val="00263C14"/>
    <w:rsid w:val="002645D3"/>
    <w:rsid w:val="00266BDC"/>
    <w:rsid w:val="0026743F"/>
    <w:rsid w:val="00267578"/>
    <w:rsid w:val="002675E8"/>
    <w:rsid w:val="002678AD"/>
    <w:rsid w:val="0027080C"/>
    <w:rsid w:val="00272C3F"/>
    <w:rsid w:val="00275830"/>
    <w:rsid w:val="00275BDA"/>
    <w:rsid w:val="0027641D"/>
    <w:rsid w:val="00276DB2"/>
    <w:rsid w:val="00277054"/>
    <w:rsid w:val="0028038D"/>
    <w:rsid w:val="00280906"/>
    <w:rsid w:val="002812B3"/>
    <w:rsid w:val="002815DF"/>
    <w:rsid w:val="002831D3"/>
    <w:rsid w:val="00283794"/>
    <w:rsid w:val="002859C8"/>
    <w:rsid w:val="002863B4"/>
    <w:rsid w:val="00290130"/>
    <w:rsid w:val="00290DBC"/>
    <w:rsid w:val="00293431"/>
    <w:rsid w:val="002936A9"/>
    <w:rsid w:val="00293A69"/>
    <w:rsid w:val="00293B9A"/>
    <w:rsid w:val="0029467B"/>
    <w:rsid w:val="00295452"/>
    <w:rsid w:val="00295749"/>
    <w:rsid w:val="002A0228"/>
    <w:rsid w:val="002A20A3"/>
    <w:rsid w:val="002A339A"/>
    <w:rsid w:val="002A7849"/>
    <w:rsid w:val="002A79A2"/>
    <w:rsid w:val="002B0833"/>
    <w:rsid w:val="002B2665"/>
    <w:rsid w:val="002B52AA"/>
    <w:rsid w:val="002B7075"/>
    <w:rsid w:val="002B76BF"/>
    <w:rsid w:val="002C1364"/>
    <w:rsid w:val="002C1AD8"/>
    <w:rsid w:val="002C2727"/>
    <w:rsid w:val="002C283B"/>
    <w:rsid w:val="002C7471"/>
    <w:rsid w:val="002D03E3"/>
    <w:rsid w:val="002D38AE"/>
    <w:rsid w:val="002D7F91"/>
    <w:rsid w:val="002E1393"/>
    <w:rsid w:val="002E16BD"/>
    <w:rsid w:val="002E1F98"/>
    <w:rsid w:val="002E2D86"/>
    <w:rsid w:val="002E3BCA"/>
    <w:rsid w:val="002E5688"/>
    <w:rsid w:val="002E5803"/>
    <w:rsid w:val="002E5917"/>
    <w:rsid w:val="002E5E67"/>
    <w:rsid w:val="002E73D3"/>
    <w:rsid w:val="002E7F1E"/>
    <w:rsid w:val="002F126F"/>
    <w:rsid w:val="002F26F6"/>
    <w:rsid w:val="002F3B6A"/>
    <w:rsid w:val="002F506D"/>
    <w:rsid w:val="002F5BDD"/>
    <w:rsid w:val="002F5D63"/>
    <w:rsid w:val="00300325"/>
    <w:rsid w:val="0030213C"/>
    <w:rsid w:val="0030514E"/>
    <w:rsid w:val="00305736"/>
    <w:rsid w:val="00306F35"/>
    <w:rsid w:val="00307023"/>
    <w:rsid w:val="003072B4"/>
    <w:rsid w:val="00307AEA"/>
    <w:rsid w:val="00307AFB"/>
    <w:rsid w:val="003107C9"/>
    <w:rsid w:val="003125DB"/>
    <w:rsid w:val="003134B6"/>
    <w:rsid w:val="00315E68"/>
    <w:rsid w:val="00316728"/>
    <w:rsid w:val="00316948"/>
    <w:rsid w:val="00317E98"/>
    <w:rsid w:val="00321495"/>
    <w:rsid w:val="00322D18"/>
    <w:rsid w:val="00323246"/>
    <w:rsid w:val="00323B03"/>
    <w:rsid w:val="003247AC"/>
    <w:rsid w:val="00326013"/>
    <w:rsid w:val="00326383"/>
    <w:rsid w:val="003314AB"/>
    <w:rsid w:val="00331F1C"/>
    <w:rsid w:val="003321F3"/>
    <w:rsid w:val="0033405B"/>
    <w:rsid w:val="00335924"/>
    <w:rsid w:val="00336A69"/>
    <w:rsid w:val="00336B15"/>
    <w:rsid w:val="003378FE"/>
    <w:rsid w:val="0034005F"/>
    <w:rsid w:val="00340116"/>
    <w:rsid w:val="00340899"/>
    <w:rsid w:val="00343059"/>
    <w:rsid w:val="00343338"/>
    <w:rsid w:val="00346FEA"/>
    <w:rsid w:val="00347717"/>
    <w:rsid w:val="0034778B"/>
    <w:rsid w:val="0035017B"/>
    <w:rsid w:val="00350682"/>
    <w:rsid w:val="00353BDA"/>
    <w:rsid w:val="003545BB"/>
    <w:rsid w:val="00355D7C"/>
    <w:rsid w:val="00357221"/>
    <w:rsid w:val="0036390B"/>
    <w:rsid w:val="00363E2D"/>
    <w:rsid w:val="00364696"/>
    <w:rsid w:val="0036592A"/>
    <w:rsid w:val="0036793D"/>
    <w:rsid w:val="00371237"/>
    <w:rsid w:val="003731CC"/>
    <w:rsid w:val="00373726"/>
    <w:rsid w:val="00377233"/>
    <w:rsid w:val="0037742C"/>
    <w:rsid w:val="0037791B"/>
    <w:rsid w:val="0038259D"/>
    <w:rsid w:val="00384758"/>
    <w:rsid w:val="003849C1"/>
    <w:rsid w:val="00391A58"/>
    <w:rsid w:val="00391C00"/>
    <w:rsid w:val="00392E0C"/>
    <w:rsid w:val="0039463E"/>
    <w:rsid w:val="003951AC"/>
    <w:rsid w:val="003960EF"/>
    <w:rsid w:val="00396442"/>
    <w:rsid w:val="00396829"/>
    <w:rsid w:val="00397538"/>
    <w:rsid w:val="003A1B4A"/>
    <w:rsid w:val="003A1EE1"/>
    <w:rsid w:val="003A2F14"/>
    <w:rsid w:val="003A54A3"/>
    <w:rsid w:val="003A7BD7"/>
    <w:rsid w:val="003B1302"/>
    <w:rsid w:val="003B333F"/>
    <w:rsid w:val="003B4647"/>
    <w:rsid w:val="003B5D61"/>
    <w:rsid w:val="003B772D"/>
    <w:rsid w:val="003B77C8"/>
    <w:rsid w:val="003B7E0B"/>
    <w:rsid w:val="003C0C87"/>
    <w:rsid w:val="003C227E"/>
    <w:rsid w:val="003C2A25"/>
    <w:rsid w:val="003C5F9A"/>
    <w:rsid w:val="003C61F9"/>
    <w:rsid w:val="003C7ECF"/>
    <w:rsid w:val="003D0080"/>
    <w:rsid w:val="003D03E8"/>
    <w:rsid w:val="003D401A"/>
    <w:rsid w:val="003D4914"/>
    <w:rsid w:val="003D4AFA"/>
    <w:rsid w:val="003D4C6F"/>
    <w:rsid w:val="003D5149"/>
    <w:rsid w:val="003D6150"/>
    <w:rsid w:val="003D6BA2"/>
    <w:rsid w:val="003D79EE"/>
    <w:rsid w:val="003E15CB"/>
    <w:rsid w:val="003E217E"/>
    <w:rsid w:val="003E30BB"/>
    <w:rsid w:val="003E35A8"/>
    <w:rsid w:val="003E3A33"/>
    <w:rsid w:val="003E3D54"/>
    <w:rsid w:val="003E40D7"/>
    <w:rsid w:val="003E5149"/>
    <w:rsid w:val="003E518A"/>
    <w:rsid w:val="003E5DA4"/>
    <w:rsid w:val="003E782F"/>
    <w:rsid w:val="003F1F1F"/>
    <w:rsid w:val="003F32CF"/>
    <w:rsid w:val="003F34B4"/>
    <w:rsid w:val="003F4EF7"/>
    <w:rsid w:val="003F7F44"/>
    <w:rsid w:val="00400507"/>
    <w:rsid w:val="00400E85"/>
    <w:rsid w:val="0040115C"/>
    <w:rsid w:val="00402189"/>
    <w:rsid w:val="00402805"/>
    <w:rsid w:val="00403807"/>
    <w:rsid w:val="00403FCB"/>
    <w:rsid w:val="004057B1"/>
    <w:rsid w:val="00405A9B"/>
    <w:rsid w:val="00411290"/>
    <w:rsid w:val="004122E8"/>
    <w:rsid w:val="004129E2"/>
    <w:rsid w:val="00414DE1"/>
    <w:rsid w:val="004165E9"/>
    <w:rsid w:val="00416B11"/>
    <w:rsid w:val="0042034B"/>
    <w:rsid w:val="00420361"/>
    <w:rsid w:val="00421008"/>
    <w:rsid w:val="00421453"/>
    <w:rsid w:val="00423A03"/>
    <w:rsid w:val="004258AF"/>
    <w:rsid w:val="00431C8C"/>
    <w:rsid w:val="004332EB"/>
    <w:rsid w:val="00433313"/>
    <w:rsid w:val="00433697"/>
    <w:rsid w:val="004357F8"/>
    <w:rsid w:val="00436D6D"/>
    <w:rsid w:val="0043713E"/>
    <w:rsid w:val="00437B81"/>
    <w:rsid w:val="0044128F"/>
    <w:rsid w:val="004415EC"/>
    <w:rsid w:val="00443FAA"/>
    <w:rsid w:val="00443FC5"/>
    <w:rsid w:val="00447AE8"/>
    <w:rsid w:val="004506EC"/>
    <w:rsid w:val="0045164F"/>
    <w:rsid w:val="00451735"/>
    <w:rsid w:val="00451E1B"/>
    <w:rsid w:val="00453A91"/>
    <w:rsid w:val="004565C0"/>
    <w:rsid w:val="00456F9C"/>
    <w:rsid w:val="00460641"/>
    <w:rsid w:val="004610E2"/>
    <w:rsid w:val="004616BD"/>
    <w:rsid w:val="004616BF"/>
    <w:rsid w:val="00463A8E"/>
    <w:rsid w:val="00463EE1"/>
    <w:rsid w:val="00466E7A"/>
    <w:rsid w:val="00467DED"/>
    <w:rsid w:val="00470368"/>
    <w:rsid w:val="004720C0"/>
    <w:rsid w:val="00472A51"/>
    <w:rsid w:val="004737AD"/>
    <w:rsid w:val="00475434"/>
    <w:rsid w:val="00475889"/>
    <w:rsid w:val="00475C7E"/>
    <w:rsid w:val="0047674A"/>
    <w:rsid w:val="0047692D"/>
    <w:rsid w:val="004777B9"/>
    <w:rsid w:val="00477DCC"/>
    <w:rsid w:val="00481EBC"/>
    <w:rsid w:val="00482FEB"/>
    <w:rsid w:val="00484E50"/>
    <w:rsid w:val="00485F55"/>
    <w:rsid w:val="0048626E"/>
    <w:rsid w:val="004872C3"/>
    <w:rsid w:val="004873A8"/>
    <w:rsid w:val="0048766D"/>
    <w:rsid w:val="00487B36"/>
    <w:rsid w:val="00494348"/>
    <w:rsid w:val="004947B1"/>
    <w:rsid w:val="004959CD"/>
    <w:rsid w:val="004971C8"/>
    <w:rsid w:val="004A5025"/>
    <w:rsid w:val="004A5A87"/>
    <w:rsid w:val="004A69F0"/>
    <w:rsid w:val="004A7214"/>
    <w:rsid w:val="004A771F"/>
    <w:rsid w:val="004B0976"/>
    <w:rsid w:val="004B16B5"/>
    <w:rsid w:val="004B2BD0"/>
    <w:rsid w:val="004B3347"/>
    <w:rsid w:val="004B5B46"/>
    <w:rsid w:val="004B769E"/>
    <w:rsid w:val="004B77AD"/>
    <w:rsid w:val="004C1804"/>
    <w:rsid w:val="004C28AC"/>
    <w:rsid w:val="004C336F"/>
    <w:rsid w:val="004C6243"/>
    <w:rsid w:val="004C62F5"/>
    <w:rsid w:val="004C7D93"/>
    <w:rsid w:val="004C7FCB"/>
    <w:rsid w:val="004D040B"/>
    <w:rsid w:val="004D0E06"/>
    <w:rsid w:val="004D163E"/>
    <w:rsid w:val="004D1BE5"/>
    <w:rsid w:val="004D2417"/>
    <w:rsid w:val="004D30AE"/>
    <w:rsid w:val="004D359B"/>
    <w:rsid w:val="004D3F13"/>
    <w:rsid w:val="004D4E18"/>
    <w:rsid w:val="004D5013"/>
    <w:rsid w:val="004D7630"/>
    <w:rsid w:val="004E1C8E"/>
    <w:rsid w:val="004E2AC6"/>
    <w:rsid w:val="004E32F9"/>
    <w:rsid w:val="004E6D67"/>
    <w:rsid w:val="004F04E5"/>
    <w:rsid w:val="004F10D4"/>
    <w:rsid w:val="004F174E"/>
    <w:rsid w:val="004F210A"/>
    <w:rsid w:val="004F283F"/>
    <w:rsid w:val="004F3189"/>
    <w:rsid w:val="004F460A"/>
    <w:rsid w:val="004F5A25"/>
    <w:rsid w:val="004F5D4A"/>
    <w:rsid w:val="005014AB"/>
    <w:rsid w:val="0050153C"/>
    <w:rsid w:val="00501C34"/>
    <w:rsid w:val="00502635"/>
    <w:rsid w:val="005027DA"/>
    <w:rsid w:val="00502BBD"/>
    <w:rsid w:val="005047B4"/>
    <w:rsid w:val="00505218"/>
    <w:rsid w:val="00505A93"/>
    <w:rsid w:val="00507014"/>
    <w:rsid w:val="005100B6"/>
    <w:rsid w:val="00512465"/>
    <w:rsid w:val="00512725"/>
    <w:rsid w:val="005129F4"/>
    <w:rsid w:val="005138E8"/>
    <w:rsid w:val="00513FB5"/>
    <w:rsid w:val="00514C51"/>
    <w:rsid w:val="00515439"/>
    <w:rsid w:val="00515BFC"/>
    <w:rsid w:val="0051639F"/>
    <w:rsid w:val="00516D41"/>
    <w:rsid w:val="00517653"/>
    <w:rsid w:val="00517D77"/>
    <w:rsid w:val="00520A5C"/>
    <w:rsid w:val="00520FFD"/>
    <w:rsid w:val="00521C45"/>
    <w:rsid w:val="00521C91"/>
    <w:rsid w:val="00522861"/>
    <w:rsid w:val="00523095"/>
    <w:rsid w:val="00523F12"/>
    <w:rsid w:val="005240F9"/>
    <w:rsid w:val="00524202"/>
    <w:rsid w:val="00525B1A"/>
    <w:rsid w:val="0052692C"/>
    <w:rsid w:val="00530C9C"/>
    <w:rsid w:val="00530CE7"/>
    <w:rsid w:val="00532795"/>
    <w:rsid w:val="0053325B"/>
    <w:rsid w:val="00534285"/>
    <w:rsid w:val="00537048"/>
    <w:rsid w:val="00540776"/>
    <w:rsid w:val="00540C59"/>
    <w:rsid w:val="005418AE"/>
    <w:rsid w:val="00541942"/>
    <w:rsid w:val="005426EE"/>
    <w:rsid w:val="0054339E"/>
    <w:rsid w:val="0054399A"/>
    <w:rsid w:val="00543A9F"/>
    <w:rsid w:val="0054413E"/>
    <w:rsid w:val="00546CC5"/>
    <w:rsid w:val="0054722C"/>
    <w:rsid w:val="00550DE1"/>
    <w:rsid w:val="005518D8"/>
    <w:rsid w:val="00553188"/>
    <w:rsid w:val="00553263"/>
    <w:rsid w:val="00560C03"/>
    <w:rsid w:val="00562D52"/>
    <w:rsid w:val="0056311B"/>
    <w:rsid w:val="0056372D"/>
    <w:rsid w:val="005643D0"/>
    <w:rsid w:val="005650EA"/>
    <w:rsid w:val="00565326"/>
    <w:rsid w:val="0056742C"/>
    <w:rsid w:val="005701FF"/>
    <w:rsid w:val="0057104E"/>
    <w:rsid w:val="00571347"/>
    <w:rsid w:val="00573D0B"/>
    <w:rsid w:val="00577DA4"/>
    <w:rsid w:val="00580308"/>
    <w:rsid w:val="00581A7E"/>
    <w:rsid w:val="00582181"/>
    <w:rsid w:val="00584F11"/>
    <w:rsid w:val="005857F5"/>
    <w:rsid w:val="0058727C"/>
    <w:rsid w:val="0059032C"/>
    <w:rsid w:val="00592C57"/>
    <w:rsid w:val="005932DB"/>
    <w:rsid w:val="0059404D"/>
    <w:rsid w:val="0059447C"/>
    <w:rsid w:val="00594CE5"/>
    <w:rsid w:val="00595712"/>
    <w:rsid w:val="00596A87"/>
    <w:rsid w:val="00597FF6"/>
    <w:rsid w:val="005A09D7"/>
    <w:rsid w:val="005A1105"/>
    <w:rsid w:val="005A2337"/>
    <w:rsid w:val="005A4B72"/>
    <w:rsid w:val="005A5680"/>
    <w:rsid w:val="005A6453"/>
    <w:rsid w:val="005A648E"/>
    <w:rsid w:val="005A6E88"/>
    <w:rsid w:val="005A7FCE"/>
    <w:rsid w:val="005B407D"/>
    <w:rsid w:val="005B77EC"/>
    <w:rsid w:val="005C0416"/>
    <w:rsid w:val="005C157A"/>
    <w:rsid w:val="005C21F5"/>
    <w:rsid w:val="005C2255"/>
    <w:rsid w:val="005C2902"/>
    <w:rsid w:val="005C4D02"/>
    <w:rsid w:val="005C4E26"/>
    <w:rsid w:val="005C5AD4"/>
    <w:rsid w:val="005C6259"/>
    <w:rsid w:val="005C6A57"/>
    <w:rsid w:val="005C6D6D"/>
    <w:rsid w:val="005C6F51"/>
    <w:rsid w:val="005C75CE"/>
    <w:rsid w:val="005D0101"/>
    <w:rsid w:val="005D17B6"/>
    <w:rsid w:val="005D1F95"/>
    <w:rsid w:val="005D2AEC"/>
    <w:rsid w:val="005D2E99"/>
    <w:rsid w:val="005D3190"/>
    <w:rsid w:val="005D3324"/>
    <w:rsid w:val="005D4CA6"/>
    <w:rsid w:val="005E187F"/>
    <w:rsid w:val="005E2652"/>
    <w:rsid w:val="005E30CB"/>
    <w:rsid w:val="005E5DB5"/>
    <w:rsid w:val="005E6C36"/>
    <w:rsid w:val="005E7234"/>
    <w:rsid w:val="005E7248"/>
    <w:rsid w:val="005E75CA"/>
    <w:rsid w:val="005F01CC"/>
    <w:rsid w:val="005F23E1"/>
    <w:rsid w:val="005F46D5"/>
    <w:rsid w:val="005F4EA7"/>
    <w:rsid w:val="005F6B2E"/>
    <w:rsid w:val="00600982"/>
    <w:rsid w:val="00602BCC"/>
    <w:rsid w:val="00604A42"/>
    <w:rsid w:val="00606554"/>
    <w:rsid w:val="00610207"/>
    <w:rsid w:val="00610E89"/>
    <w:rsid w:val="00611D86"/>
    <w:rsid w:val="00614C2B"/>
    <w:rsid w:val="00615BE0"/>
    <w:rsid w:val="00616BB7"/>
    <w:rsid w:val="00620335"/>
    <w:rsid w:val="00621DC6"/>
    <w:rsid w:val="00624397"/>
    <w:rsid w:val="0062733E"/>
    <w:rsid w:val="00631BAA"/>
    <w:rsid w:val="00632C4B"/>
    <w:rsid w:val="00633423"/>
    <w:rsid w:val="00634638"/>
    <w:rsid w:val="00634775"/>
    <w:rsid w:val="00634A5B"/>
    <w:rsid w:val="00635E5A"/>
    <w:rsid w:val="00636B0A"/>
    <w:rsid w:val="006371EB"/>
    <w:rsid w:val="006409DC"/>
    <w:rsid w:val="00640BA2"/>
    <w:rsid w:val="00641605"/>
    <w:rsid w:val="00642769"/>
    <w:rsid w:val="00642CDF"/>
    <w:rsid w:val="00643B70"/>
    <w:rsid w:val="00644D1C"/>
    <w:rsid w:val="00645B1F"/>
    <w:rsid w:val="00647876"/>
    <w:rsid w:val="00653F59"/>
    <w:rsid w:val="00654A15"/>
    <w:rsid w:val="00655B42"/>
    <w:rsid w:val="006564CE"/>
    <w:rsid w:val="006572A8"/>
    <w:rsid w:val="00657B9E"/>
    <w:rsid w:val="00660435"/>
    <w:rsid w:val="006629FB"/>
    <w:rsid w:val="00662CF2"/>
    <w:rsid w:val="0066330E"/>
    <w:rsid w:val="0066498B"/>
    <w:rsid w:val="006649CD"/>
    <w:rsid w:val="006654BF"/>
    <w:rsid w:val="006667B3"/>
    <w:rsid w:val="0067148E"/>
    <w:rsid w:val="006730CF"/>
    <w:rsid w:val="006750E0"/>
    <w:rsid w:val="006757C1"/>
    <w:rsid w:val="006773F3"/>
    <w:rsid w:val="006807C7"/>
    <w:rsid w:val="0068188A"/>
    <w:rsid w:val="0068199E"/>
    <w:rsid w:val="006826E4"/>
    <w:rsid w:val="00682BBB"/>
    <w:rsid w:val="00684BAB"/>
    <w:rsid w:val="00687BE3"/>
    <w:rsid w:val="00687F0C"/>
    <w:rsid w:val="006910C2"/>
    <w:rsid w:val="006931B1"/>
    <w:rsid w:val="006943AB"/>
    <w:rsid w:val="0069459A"/>
    <w:rsid w:val="00694C4E"/>
    <w:rsid w:val="006955D7"/>
    <w:rsid w:val="00695D40"/>
    <w:rsid w:val="00696EA0"/>
    <w:rsid w:val="006A1A4C"/>
    <w:rsid w:val="006A2181"/>
    <w:rsid w:val="006A4433"/>
    <w:rsid w:val="006A5257"/>
    <w:rsid w:val="006A6436"/>
    <w:rsid w:val="006A6808"/>
    <w:rsid w:val="006A6E67"/>
    <w:rsid w:val="006B0C34"/>
    <w:rsid w:val="006B40B2"/>
    <w:rsid w:val="006B4FD5"/>
    <w:rsid w:val="006B64A8"/>
    <w:rsid w:val="006B6DC3"/>
    <w:rsid w:val="006B7873"/>
    <w:rsid w:val="006B7CFA"/>
    <w:rsid w:val="006C1408"/>
    <w:rsid w:val="006C545F"/>
    <w:rsid w:val="006C6885"/>
    <w:rsid w:val="006C6AA4"/>
    <w:rsid w:val="006C6AD1"/>
    <w:rsid w:val="006C6AF8"/>
    <w:rsid w:val="006C6B56"/>
    <w:rsid w:val="006C764F"/>
    <w:rsid w:val="006C7A5E"/>
    <w:rsid w:val="006C7FB8"/>
    <w:rsid w:val="006D20B5"/>
    <w:rsid w:val="006D2270"/>
    <w:rsid w:val="006D286B"/>
    <w:rsid w:val="006D3785"/>
    <w:rsid w:val="006D3F0B"/>
    <w:rsid w:val="006D44F4"/>
    <w:rsid w:val="006D4976"/>
    <w:rsid w:val="006D4CB2"/>
    <w:rsid w:val="006D512D"/>
    <w:rsid w:val="006D6616"/>
    <w:rsid w:val="006D7BB8"/>
    <w:rsid w:val="006E00D1"/>
    <w:rsid w:val="006E058A"/>
    <w:rsid w:val="006E6C86"/>
    <w:rsid w:val="006E6D71"/>
    <w:rsid w:val="006E7EF9"/>
    <w:rsid w:val="006F056C"/>
    <w:rsid w:val="006F1307"/>
    <w:rsid w:val="006F2B68"/>
    <w:rsid w:val="006F3148"/>
    <w:rsid w:val="006F370F"/>
    <w:rsid w:val="006F3EE7"/>
    <w:rsid w:val="006F6A0A"/>
    <w:rsid w:val="007031D7"/>
    <w:rsid w:val="00703CB6"/>
    <w:rsid w:val="0070408B"/>
    <w:rsid w:val="00704149"/>
    <w:rsid w:val="007042D7"/>
    <w:rsid w:val="007049AF"/>
    <w:rsid w:val="00707A8C"/>
    <w:rsid w:val="007109B6"/>
    <w:rsid w:val="00711257"/>
    <w:rsid w:val="0071181A"/>
    <w:rsid w:val="007118DE"/>
    <w:rsid w:val="007119D1"/>
    <w:rsid w:val="00712E9A"/>
    <w:rsid w:val="0071526D"/>
    <w:rsid w:val="00715459"/>
    <w:rsid w:val="007154C4"/>
    <w:rsid w:val="00715AFD"/>
    <w:rsid w:val="00715CBF"/>
    <w:rsid w:val="007169CD"/>
    <w:rsid w:val="00716C7B"/>
    <w:rsid w:val="00717311"/>
    <w:rsid w:val="0072299B"/>
    <w:rsid w:val="0072452E"/>
    <w:rsid w:val="00724F46"/>
    <w:rsid w:val="007256F4"/>
    <w:rsid w:val="00730047"/>
    <w:rsid w:val="007304BC"/>
    <w:rsid w:val="00731EF9"/>
    <w:rsid w:val="00734564"/>
    <w:rsid w:val="0073534B"/>
    <w:rsid w:val="00735456"/>
    <w:rsid w:val="00740C93"/>
    <w:rsid w:val="00741632"/>
    <w:rsid w:val="00741FCF"/>
    <w:rsid w:val="007426C5"/>
    <w:rsid w:val="00742B0E"/>
    <w:rsid w:val="00744F34"/>
    <w:rsid w:val="00744F8F"/>
    <w:rsid w:val="0074537A"/>
    <w:rsid w:val="0074643D"/>
    <w:rsid w:val="00746B9C"/>
    <w:rsid w:val="00751B8C"/>
    <w:rsid w:val="00751BA1"/>
    <w:rsid w:val="007524D2"/>
    <w:rsid w:val="007528FE"/>
    <w:rsid w:val="00757562"/>
    <w:rsid w:val="007601FA"/>
    <w:rsid w:val="00760639"/>
    <w:rsid w:val="00760ADF"/>
    <w:rsid w:val="00762486"/>
    <w:rsid w:val="007634DE"/>
    <w:rsid w:val="00763D97"/>
    <w:rsid w:val="00766533"/>
    <w:rsid w:val="00766567"/>
    <w:rsid w:val="00767F72"/>
    <w:rsid w:val="00771162"/>
    <w:rsid w:val="00773413"/>
    <w:rsid w:val="00774901"/>
    <w:rsid w:val="007751E5"/>
    <w:rsid w:val="00775D54"/>
    <w:rsid w:val="00777991"/>
    <w:rsid w:val="007800E4"/>
    <w:rsid w:val="00781833"/>
    <w:rsid w:val="00781D5D"/>
    <w:rsid w:val="00782B17"/>
    <w:rsid w:val="0078452A"/>
    <w:rsid w:val="00787EA4"/>
    <w:rsid w:val="00787ECA"/>
    <w:rsid w:val="00790962"/>
    <w:rsid w:val="00792E84"/>
    <w:rsid w:val="00794789"/>
    <w:rsid w:val="00794D8F"/>
    <w:rsid w:val="00794FC4"/>
    <w:rsid w:val="007955A7"/>
    <w:rsid w:val="00796FB7"/>
    <w:rsid w:val="007977E1"/>
    <w:rsid w:val="007A00A0"/>
    <w:rsid w:val="007A15C6"/>
    <w:rsid w:val="007A3BD4"/>
    <w:rsid w:val="007A3FC1"/>
    <w:rsid w:val="007A6BA2"/>
    <w:rsid w:val="007B0CCB"/>
    <w:rsid w:val="007B1383"/>
    <w:rsid w:val="007B14E7"/>
    <w:rsid w:val="007B1A1D"/>
    <w:rsid w:val="007B3EBA"/>
    <w:rsid w:val="007B6B9F"/>
    <w:rsid w:val="007C0397"/>
    <w:rsid w:val="007C156F"/>
    <w:rsid w:val="007C2D52"/>
    <w:rsid w:val="007C5726"/>
    <w:rsid w:val="007C7C14"/>
    <w:rsid w:val="007D329C"/>
    <w:rsid w:val="007D3A69"/>
    <w:rsid w:val="007D49F6"/>
    <w:rsid w:val="007D4D4B"/>
    <w:rsid w:val="007D4DC0"/>
    <w:rsid w:val="007D55BF"/>
    <w:rsid w:val="007D5D0B"/>
    <w:rsid w:val="007E0CA2"/>
    <w:rsid w:val="007E13B2"/>
    <w:rsid w:val="007E2E4E"/>
    <w:rsid w:val="007E4D31"/>
    <w:rsid w:val="007E622E"/>
    <w:rsid w:val="007E65D7"/>
    <w:rsid w:val="007E6B36"/>
    <w:rsid w:val="007E71BA"/>
    <w:rsid w:val="007E72D9"/>
    <w:rsid w:val="007F36E4"/>
    <w:rsid w:val="007F3992"/>
    <w:rsid w:val="007F4BD9"/>
    <w:rsid w:val="007F6BD5"/>
    <w:rsid w:val="007F7750"/>
    <w:rsid w:val="007F7DCD"/>
    <w:rsid w:val="008005C5"/>
    <w:rsid w:val="00801132"/>
    <w:rsid w:val="008020DC"/>
    <w:rsid w:val="008035DC"/>
    <w:rsid w:val="00807D0D"/>
    <w:rsid w:val="00807E52"/>
    <w:rsid w:val="00810777"/>
    <w:rsid w:val="00811B35"/>
    <w:rsid w:val="0081295E"/>
    <w:rsid w:val="00813237"/>
    <w:rsid w:val="00820D64"/>
    <w:rsid w:val="00820DAC"/>
    <w:rsid w:val="00820DC2"/>
    <w:rsid w:val="0082147D"/>
    <w:rsid w:val="00824A19"/>
    <w:rsid w:val="008250DB"/>
    <w:rsid w:val="008269BB"/>
    <w:rsid w:val="00830A0D"/>
    <w:rsid w:val="00832E29"/>
    <w:rsid w:val="008336E7"/>
    <w:rsid w:val="00833CED"/>
    <w:rsid w:val="0083479C"/>
    <w:rsid w:val="008359E6"/>
    <w:rsid w:val="0083638A"/>
    <w:rsid w:val="008367DD"/>
    <w:rsid w:val="00837D64"/>
    <w:rsid w:val="00840358"/>
    <w:rsid w:val="00842416"/>
    <w:rsid w:val="008442DB"/>
    <w:rsid w:val="00845F84"/>
    <w:rsid w:val="00847DF0"/>
    <w:rsid w:val="0085247C"/>
    <w:rsid w:val="00856F95"/>
    <w:rsid w:val="00860F3D"/>
    <w:rsid w:val="008639FA"/>
    <w:rsid w:val="008646C5"/>
    <w:rsid w:val="00864F20"/>
    <w:rsid w:val="00865E0B"/>
    <w:rsid w:val="0086610C"/>
    <w:rsid w:val="00866AC9"/>
    <w:rsid w:val="00871C0F"/>
    <w:rsid w:val="0087384A"/>
    <w:rsid w:val="0087465F"/>
    <w:rsid w:val="00874728"/>
    <w:rsid w:val="00875E88"/>
    <w:rsid w:val="008767BD"/>
    <w:rsid w:val="00877366"/>
    <w:rsid w:val="00877F4B"/>
    <w:rsid w:val="00881DBE"/>
    <w:rsid w:val="0088564D"/>
    <w:rsid w:val="00885927"/>
    <w:rsid w:val="008864BA"/>
    <w:rsid w:val="008908E7"/>
    <w:rsid w:val="00891B33"/>
    <w:rsid w:val="00893EA3"/>
    <w:rsid w:val="00896E53"/>
    <w:rsid w:val="008A2F1E"/>
    <w:rsid w:val="008A54DF"/>
    <w:rsid w:val="008A56D1"/>
    <w:rsid w:val="008A5DE4"/>
    <w:rsid w:val="008A6414"/>
    <w:rsid w:val="008A6D93"/>
    <w:rsid w:val="008A7B64"/>
    <w:rsid w:val="008B008A"/>
    <w:rsid w:val="008B0E59"/>
    <w:rsid w:val="008B1C56"/>
    <w:rsid w:val="008B30A3"/>
    <w:rsid w:val="008B77F5"/>
    <w:rsid w:val="008C0C5C"/>
    <w:rsid w:val="008C313B"/>
    <w:rsid w:val="008C320C"/>
    <w:rsid w:val="008C32EC"/>
    <w:rsid w:val="008C4627"/>
    <w:rsid w:val="008C564C"/>
    <w:rsid w:val="008C6192"/>
    <w:rsid w:val="008C7227"/>
    <w:rsid w:val="008D03EC"/>
    <w:rsid w:val="008D23C7"/>
    <w:rsid w:val="008D2AF6"/>
    <w:rsid w:val="008D37B5"/>
    <w:rsid w:val="008D4212"/>
    <w:rsid w:val="008D44EF"/>
    <w:rsid w:val="008E0993"/>
    <w:rsid w:val="008E3759"/>
    <w:rsid w:val="008E4217"/>
    <w:rsid w:val="008E5391"/>
    <w:rsid w:val="008E6015"/>
    <w:rsid w:val="008E7055"/>
    <w:rsid w:val="008E759C"/>
    <w:rsid w:val="008E7C1E"/>
    <w:rsid w:val="008F0BB6"/>
    <w:rsid w:val="008F0F7D"/>
    <w:rsid w:val="008F25E2"/>
    <w:rsid w:val="008F2E62"/>
    <w:rsid w:val="008F3454"/>
    <w:rsid w:val="008F354F"/>
    <w:rsid w:val="008F4F3D"/>
    <w:rsid w:val="008F6A99"/>
    <w:rsid w:val="008F6E94"/>
    <w:rsid w:val="009021F8"/>
    <w:rsid w:val="00903574"/>
    <w:rsid w:val="00906D3F"/>
    <w:rsid w:val="00906F56"/>
    <w:rsid w:val="0090721C"/>
    <w:rsid w:val="00907F1C"/>
    <w:rsid w:val="009103F5"/>
    <w:rsid w:val="00913685"/>
    <w:rsid w:val="00915D2F"/>
    <w:rsid w:val="00921531"/>
    <w:rsid w:val="009225AD"/>
    <w:rsid w:val="0092436F"/>
    <w:rsid w:val="009246BB"/>
    <w:rsid w:val="00924796"/>
    <w:rsid w:val="00924C40"/>
    <w:rsid w:val="00925322"/>
    <w:rsid w:val="0092660C"/>
    <w:rsid w:val="00927DB1"/>
    <w:rsid w:val="00930DAE"/>
    <w:rsid w:val="009335A5"/>
    <w:rsid w:val="009337B9"/>
    <w:rsid w:val="00934577"/>
    <w:rsid w:val="00935EE9"/>
    <w:rsid w:val="009363BB"/>
    <w:rsid w:val="0094140D"/>
    <w:rsid w:val="009427B6"/>
    <w:rsid w:val="00944EE9"/>
    <w:rsid w:val="00945B7D"/>
    <w:rsid w:val="00945F1D"/>
    <w:rsid w:val="009460D1"/>
    <w:rsid w:val="009466CA"/>
    <w:rsid w:val="009468B6"/>
    <w:rsid w:val="00947464"/>
    <w:rsid w:val="0094780E"/>
    <w:rsid w:val="0094FEF4"/>
    <w:rsid w:val="00950B84"/>
    <w:rsid w:val="009512A7"/>
    <w:rsid w:val="00952D73"/>
    <w:rsid w:val="00954302"/>
    <w:rsid w:val="0095488A"/>
    <w:rsid w:val="009579E5"/>
    <w:rsid w:val="00962002"/>
    <w:rsid w:val="009635D2"/>
    <w:rsid w:val="00965095"/>
    <w:rsid w:val="009654B2"/>
    <w:rsid w:val="00965AAB"/>
    <w:rsid w:val="00966123"/>
    <w:rsid w:val="00966C8A"/>
    <w:rsid w:val="009674F7"/>
    <w:rsid w:val="00970372"/>
    <w:rsid w:val="00970414"/>
    <w:rsid w:val="009704E3"/>
    <w:rsid w:val="0097343A"/>
    <w:rsid w:val="009761AA"/>
    <w:rsid w:val="00977217"/>
    <w:rsid w:val="00980EBD"/>
    <w:rsid w:val="009817F0"/>
    <w:rsid w:val="00982EB6"/>
    <w:rsid w:val="0098348A"/>
    <w:rsid w:val="00983F4B"/>
    <w:rsid w:val="0098547A"/>
    <w:rsid w:val="009859F8"/>
    <w:rsid w:val="00986732"/>
    <w:rsid w:val="0099028F"/>
    <w:rsid w:val="009909AE"/>
    <w:rsid w:val="00992B5D"/>
    <w:rsid w:val="0099311F"/>
    <w:rsid w:val="0099394D"/>
    <w:rsid w:val="00995F79"/>
    <w:rsid w:val="009A13CD"/>
    <w:rsid w:val="009A3E6D"/>
    <w:rsid w:val="009A4039"/>
    <w:rsid w:val="009A408D"/>
    <w:rsid w:val="009A5619"/>
    <w:rsid w:val="009A64AE"/>
    <w:rsid w:val="009A6C70"/>
    <w:rsid w:val="009B0931"/>
    <w:rsid w:val="009B0CC7"/>
    <w:rsid w:val="009B149A"/>
    <w:rsid w:val="009B2572"/>
    <w:rsid w:val="009B30A7"/>
    <w:rsid w:val="009B47FD"/>
    <w:rsid w:val="009B4CD7"/>
    <w:rsid w:val="009B4D49"/>
    <w:rsid w:val="009B6C59"/>
    <w:rsid w:val="009B6CBD"/>
    <w:rsid w:val="009B7751"/>
    <w:rsid w:val="009B77C6"/>
    <w:rsid w:val="009C0566"/>
    <w:rsid w:val="009C1AB5"/>
    <w:rsid w:val="009C1B10"/>
    <w:rsid w:val="009C25F6"/>
    <w:rsid w:val="009C4EFD"/>
    <w:rsid w:val="009C51C5"/>
    <w:rsid w:val="009C54F7"/>
    <w:rsid w:val="009C5AEF"/>
    <w:rsid w:val="009C6471"/>
    <w:rsid w:val="009C65E1"/>
    <w:rsid w:val="009C7088"/>
    <w:rsid w:val="009C7532"/>
    <w:rsid w:val="009C76B2"/>
    <w:rsid w:val="009C79F0"/>
    <w:rsid w:val="009C7B8D"/>
    <w:rsid w:val="009D2119"/>
    <w:rsid w:val="009D2A5E"/>
    <w:rsid w:val="009D45C0"/>
    <w:rsid w:val="009D5C1A"/>
    <w:rsid w:val="009D5F88"/>
    <w:rsid w:val="009D6FF8"/>
    <w:rsid w:val="009E0C07"/>
    <w:rsid w:val="009E175C"/>
    <w:rsid w:val="009E4750"/>
    <w:rsid w:val="009E5F5F"/>
    <w:rsid w:val="009E7152"/>
    <w:rsid w:val="009E739C"/>
    <w:rsid w:val="009F0021"/>
    <w:rsid w:val="009F1A47"/>
    <w:rsid w:val="009F3300"/>
    <w:rsid w:val="009F4F56"/>
    <w:rsid w:val="009F5384"/>
    <w:rsid w:val="009F6643"/>
    <w:rsid w:val="00A025BD"/>
    <w:rsid w:val="00A03EE4"/>
    <w:rsid w:val="00A05D2E"/>
    <w:rsid w:val="00A1076D"/>
    <w:rsid w:val="00A11263"/>
    <w:rsid w:val="00A119EC"/>
    <w:rsid w:val="00A13E3C"/>
    <w:rsid w:val="00A13F2C"/>
    <w:rsid w:val="00A14107"/>
    <w:rsid w:val="00A16247"/>
    <w:rsid w:val="00A17DDC"/>
    <w:rsid w:val="00A20865"/>
    <w:rsid w:val="00A20A4C"/>
    <w:rsid w:val="00A20FBB"/>
    <w:rsid w:val="00A219F1"/>
    <w:rsid w:val="00A22196"/>
    <w:rsid w:val="00A22225"/>
    <w:rsid w:val="00A26255"/>
    <w:rsid w:val="00A321B6"/>
    <w:rsid w:val="00A323AF"/>
    <w:rsid w:val="00A33565"/>
    <w:rsid w:val="00A33B0E"/>
    <w:rsid w:val="00A34379"/>
    <w:rsid w:val="00A3537D"/>
    <w:rsid w:val="00A35C27"/>
    <w:rsid w:val="00A3650F"/>
    <w:rsid w:val="00A36D85"/>
    <w:rsid w:val="00A37224"/>
    <w:rsid w:val="00A4081E"/>
    <w:rsid w:val="00A4232D"/>
    <w:rsid w:val="00A433FE"/>
    <w:rsid w:val="00A436C6"/>
    <w:rsid w:val="00A46BD1"/>
    <w:rsid w:val="00A470EE"/>
    <w:rsid w:val="00A47B53"/>
    <w:rsid w:val="00A47ECA"/>
    <w:rsid w:val="00A5080B"/>
    <w:rsid w:val="00A50E93"/>
    <w:rsid w:val="00A513D3"/>
    <w:rsid w:val="00A523B5"/>
    <w:rsid w:val="00A54818"/>
    <w:rsid w:val="00A54DDA"/>
    <w:rsid w:val="00A56F35"/>
    <w:rsid w:val="00A5719E"/>
    <w:rsid w:val="00A57211"/>
    <w:rsid w:val="00A64908"/>
    <w:rsid w:val="00A64C51"/>
    <w:rsid w:val="00A65751"/>
    <w:rsid w:val="00A66316"/>
    <w:rsid w:val="00A67044"/>
    <w:rsid w:val="00A67167"/>
    <w:rsid w:val="00A67F19"/>
    <w:rsid w:val="00A72FD5"/>
    <w:rsid w:val="00A736B2"/>
    <w:rsid w:val="00A73A3A"/>
    <w:rsid w:val="00A76750"/>
    <w:rsid w:val="00A76BF7"/>
    <w:rsid w:val="00A77BD7"/>
    <w:rsid w:val="00A818D0"/>
    <w:rsid w:val="00A8316F"/>
    <w:rsid w:val="00A834C0"/>
    <w:rsid w:val="00A8384A"/>
    <w:rsid w:val="00A84DBB"/>
    <w:rsid w:val="00A864BA"/>
    <w:rsid w:val="00A86A39"/>
    <w:rsid w:val="00A8773F"/>
    <w:rsid w:val="00A903D7"/>
    <w:rsid w:val="00A938B5"/>
    <w:rsid w:val="00A93A2D"/>
    <w:rsid w:val="00A93C89"/>
    <w:rsid w:val="00A949FC"/>
    <w:rsid w:val="00A97AD7"/>
    <w:rsid w:val="00AA02DA"/>
    <w:rsid w:val="00AA356D"/>
    <w:rsid w:val="00AA544B"/>
    <w:rsid w:val="00AA5721"/>
    <w:rsid w:val="00AA5D41"/>
    <w:rsid w:val="00AA66C2"/>
    <w:rsid w:val="00AA74D7"/>
    <w:rsid w:val="00AB1CF4"/>
    <w:rsid w:val="00AB2505"/>
    <w:rsid w:val="00AB358C"/>
    <w:rsid w:val="00AB5163"/>
    <w:rsid w:val="00AB53DB"/>
    <w:rsid w:val="00AB5A50"/>
    <w:rsid w:val="00AB5CB1"/>
    <w:rsid w:val="00AB7FAE"/>
    <w:rsid w:val="00AC22CB"/>
    <w:rsid w:val="00AC2EB7"/>
    <w:rsid w:val="00AC36FF"/>
    <w:rsid w:val="00AC38A0"/>
    <w:rsid w:val="00AC44E8"/>
    <w:rsid w:val="00AC744F"/>
    <w:rsid w:val="00AD06BF"/>
    <w:rsid w:val="00AD305F"/>
    <w:rsid w:val="00AD3A51"/>
    <w:rsid w:val="00AD4C5A"/>
    <w:rsid w:val="00AD586D"/>
    <w:rsid w:val="00AE6C47"/>
    <w:rsid w:val="00AE76CA"/>
    <w:rsid w:val="00AE7CC5"/>
    <w:rsid w:val="00AF0147"/>
    <w:rsid w:val="00AF0B92"/>
    <w:rsid w:val="00AF0CC1"/>
    <w:rsid w:val="00AF24B7"/>
    <w:rsid w:val="00AF2B36"/>
    <w:rsid w:val="00AF53B5"/>
    <w:rsid w:val="00AF64A8"/>
    <w:rsid w:val="00AF655B"/>
    <w:rsid w:val="00AF7993"/>
    <w:rsid w:val="00B00F57"/>
    <w:rsid w:val="00B03129"/>
    <w:rsid w:val="00B033AF"/>
    <w:rsid w:val="00B037FA"/>
    <w:rsid w:val="00B05A7F"/>
    <w:rsid w:val="00B0662B"/>
    <w:rsid w:val="00B06FB9"/>
    <w:rsid w:val="00B10B68"/>
    <w:rsid w:val="00B127D1"/>
    <w:rsid w:val="00B130B5"/>
    <w:rsid w:val="00B13D13"/>
    <w:rsid w:val="00B16820"/>
    <w:rsid w:val="00B20D58"/>
    <w:rsid w:val="00B238D2"/>
    <w:rsid w:val="00B23BB0"/>
    <w:rsid w:val="00B2417F"/>
    <w:rsid w:val="00B245CE"/>
    <w:rsid w:val="00B25994"/>
    <w:rsid w:val="00B262D2"/>
    <w:rsid w:val="00B328C3"/>
    <w:rsid w:val="00B32CF1"/>
    <w:rsid w:val="00B3447F"/>
    <w:rsid w:val="00B345DA"/>
    <w:rsid w:val="00B360C1"/>
    <w:rsid w:val="00B40700"/>
    <w:rsid w:val="00B41FB8"/>
    <w:rsid w:val="00B425D8"/>
    <w:rsid w:val="00B42ACE"/>
    <w:rsid w:val="00B43F53"/>
    <w:rsid w:val="00B46305"/>
    <w:rsid w:val="00B47EA4"/>
    <w:rsid w:val="00B5015B"/>
    <w:rsid w:val="00B50319"/>
    <w:rsid w:val="00B515BE"/>
    <w:rsid w:val="00B5197C"/>
    <w:rsid w:val="00B524FB"/>
    <w:rsid w:val="00B53C01"/>
    <w:rsid w:val="00B54BB4"/>
    <w:rsid w:val="00B5618E"/>
    <w:rsid w:val="00B56449"/>
    <w:rsid w:val="00B56819"/>
    <w:rsid w:val="00B56B68"/>
    <w:rsid w:val="00B60C82"/>
    <w:rsid w:val="00B6518F"/>
    <w:rsid w:val="00B6527A"/>
    <w:rsid w:val="00B6596A"/>
    <w:rsid w:val="00B66D73"/>
    <w:rsid w:val="00B67637"/>
    <w:rsid w:val="00B708A1"/>
    <w:rsid w:val="00B70F92"/>
    <w:rsid w:val="00B716EC"/>
    <w:rsid w:val="00B71CBB"/>
    <w:rsid w:val="00B72FD0"/>
    <w:rsid w:val="00B75E7D"/>
    <w:rsid w:val="00B761D2"/>
    <w:rsid w:val="00B805DB"/>
    <w:rsid w:val="00B81C2E"/>
    <w:rsid w:val="00B8788B"/>
    <w:rsid w:val="00B87A31"/>
    <w:rsid w:val="00B904E1"/>
    <w:rsid w:val="00B90979"/>
    <w:rsid w:val="00B911E5"/>
    <w:rsid w:val="00B91310"/>
    <w:rsid w:val="00B926C2"/>
    <w:rsid w:val="00B92AD5"/>
    <w:rsid w:val="00B93335"/>
    <w:rsid w:val="00B93B92"/>
    <w:rsid w:val="00B93D11"/>
    <w:rsid w:val="00B94035"/>
    <w:rsid w:val="00B94FBF"/>
    <w:rsid w:val="00B96DD5"/>
    <w:rsid w:val="00B979AC"/>
    <w:rsid w:val="00BA0D60"/>
    <w:rsid w:val="00BA15E2"/>
    <w:rsid w:val="00BA234C"/>
    <w:rsid w:val="00BA2911"/>
    <w:rsid w:val="00BA5031"/>
    <w:rsid w:val="00BA5086"/>
    <w:rsid w:val="00BA729F"/>
    <w:rsid w:val="00BB449F"/>
    <w:rsid w:val="00BB5171"/>
    <w:rsid w:val="00BC1795"/>
    <w:rsid w:val="00BC2409"/>
    <w:rsid w:val="00BC29DA"/>
    <w:rsid w:val="00BC2E99"/>
    <w:rsid w:val="00BC660E"/>
    <w:rsid w:val="00BC7D91"/>
    <w:rsid w:val="00BD0DD5"/>
    <w:rsid w:val="00BD1F27"/>
    <w:rsid w:val="00BD3026"/>
    <w:rsid w:val="00BD31E7"/>
    <w:rsid w:val="00BD6AA8"/>
    <w:rsid w:val="00BE03AC"/>
    <w:rsid w:val="00BE1DDC"/>
    <w:rsid w:val="00BE1E75"/>
    <w:rsid w:val="00BE29BE"/>
    <w:rsid w:val="00BE45A4"/>
    <w:rsid w:val="00BE5516"/>
    <w:rsid w:val="00BE61EC"/>
    <w:rsid w:val="00BE6C99"/>
    <w:rsid w:val="00BF0E23"/>
    <w:rsid w:val="00BF21FE"/>
    <w:rsid w:val="00BF328D"/>
    <w:rsid w:val="00BF3EC9"/>
    <w:rsid w:val="00BF6C34"/>
    <w:rsid w:val="00BF6F20"/>
    <w:rsid w:val="00BF70D1"/>
    <w:rsid w:val="00BF754C"/>
    <w:rsid w:val="00BF7C2B"/>
    <w:rsid w:val="00C00541"/>
    <w:rsid w:val="00C01583"/>
    <w:rsid w:val="00C027EE"/>
    <w:rsid w:val="00C02F23"/>
    <w:rsid w:val="00C059B0"/>
    <w:rsid w:val="00C06318"/>
    <w:rsid w:val="00C0696F"/>
    <w:rsid w:val="00C07F31"/>
    <w:rsid w:val="00C10793"/>
    <w:rsid w:val="00C120B3"/>
    <w:rsid w:val="00C13B2D"/>
    <w:rsid w:val="00C158A0"/>
    <w:rsid w:val="00C160E5"/>
    <w:rsid w:val="00C16A37"/>
    <w:rsid w:val="00C17085"/>
    <w:rsid w:val="00C17563"/>
    <w:rsid w:val="00C17A49"/>
    <w:rsid w:val="00C20557"/>
    <w:rsid w:val="00C24D5A"/>
    <w:rsid w:val="00C25F41"/>
    <w:rsid w:val="00C312E1"/>
    <w:rsid w:val="00C3191F"/>
    <w:rsid w:val="00C31FD5"/>
    <w:rsid w:val="00C329B7"/>
    <w:rsid w:val="00C3384F"/>
    <w:rsid w:val="00C35B52"/>
    <w:rsid w:val="00C42F41"/>
    <w:rsid w:val="00C44314"/>
    <w:rsid w:val="00C47EE5"/>
    <w:rsid w:val="00C50861"/>
    <w:rsid w:val="00C50B93"/>
    <w:rsid w:val="00C51437"/>
    <w:rsid w:val="00C51BA1"/>
    <w:rsid w:val="00C554F3"/>
    <w:rsid w:val="00C556D7"/>
    <w:rsid w:val="00C56350"/>
    <w:rsid w:val="00C57C40"/>
    <w:rsid w:val="00C60230"/>
    <w:rsid w:val="00C60C40"/>
    <w:rsid w:val="00C61AC9"/>
    <w:rsid w:val="00C63366"/>
    <w:rsid w:val="00C66B42"/>
    <w:rsid w:val="00C66E82"/>
    <w:rsid w:val="00C67AF4"/>
    <w:rsid w:val="00C71818"/>
    <w:rsid w:val="00C719A0"/>
    <w:rsid w:val="00C72B8D"/>
    <w:rsid w:val="00C73241"/>
    <w:rsid w:val="00C73607"/>
    <w:rsid w:val="00C73CD5"/>
    <w:rsid w:val="00C73DEA"/>
    <w:rsid w:val="00C7636F"/>
    <w:rsid w:val="00C76BA3"/>
    <w:rsid w:val="00C771A9"/>
    <w:rsid w:val="00C81199"/>
    <w:rsid w:val="00C819BC"/>
    <w:rsid w:val="00C82057"/>
    <w:rsid w:val="00C83CF9"/>
    <w:rsid w:val="00C86DE6"/>
    <w:rsid w:val="00C904B1"/>
    <w:rsid w:val="00C91CA3"/>
    <w:rsid w:val="00C91E2E"/>
    <w:rsid w:val="00C9263E"/>
    <w:rsid w:val="00C92809"/>
    <w:rsid w:val="00C93931"/>
    <w:rsid w:val="00C94C94"/>
    <w:rsid w:val="00C96169"/>
    <w:rsid w:val="00CA0E3C"/>
    <w:rsid w:val="00CA1BAA"/>
    <w:rsid w:val="00CA2B8F"/>
    <w:rsid w:val="00CA2D67"/>
    <w:rsid w:val="00CA3ADE"/>
    <w:rsid w:val="00CA4BA8"/>
    <w:rsid w:val="00CA5AC8"/>
    <w:rsid w:val="00CA5CE3"/>
    <w:rsid w:val="00CA6952"/>
    <w:rsid w:val="00CA701C"/>
    <w:rsid w:val="00CA75AF"/>
    <w:rsid w:val="00CA7DB4"/>
    <w:rsid w:val="00CB0FEE"/>
    <w:rsid w:val="00CB3675"/>
    <w:rsid w:val="00CB389F"/>
    <w:rsid w:val="00CB46DC"/>
    <w:rsid w:val="00CB6CC7"/>
    <w:rsid w:val="00CC0F1B"/>
    <w:rsid w:val="00CC2F83"/>
    <w:rsid w:val="00CC4F20"/>
    <w:rsid w:val="00CC7E03"/>
    <w:rsid w:val="00CD07D5"/>
    <w:rsid w:val="00CD1AFD"/>
    <w:rsid w:val="00CD29B2"/>
    <w:rsid w:val="00CD4A87"/>
    <w:rsid w:val="00CD4B93"/>
    <w:rsid w:val="00CD5BC1"/>
    <w:rsid w:val="00CD626F"/>
    <w:rsid w:val="00CE1A67"/>
    <w:rsid w:val="00CE1F95"/>
    <w:rsid w:val="00CE24CD"/>
    <w:rsid w:val="00CE251C"/>
    <w:rsid w:val="00CE293E"/>
    <w:rsid w:val="00CE33F2"/>
    <w:rsid w:val="00CE3ADC"/>
    <w:rsid w:val="00CF1341"/>
    <w:rsid w:val="00CF1E6F"/>
    <w:rsid w:val="00CF21A4"/>
    <w:rsid w:val="00CF2798"/>
    <w:rsid w:val="00CF3540"/>
    <w:rsid w:val="00CF6923"/>
    <w:rsid w:val="00CF6BE8"/>
    <w:rsid w:val="00CF713B"/>
    <w:rsid w:val="00CF71DD"/>
    <w:rsid w:val="00CF7ABC"/>
    <w:rsid w:val="00D01897"/>
    <w:rsid w:val="00D03D10"/>
    <w:rsid w:val="00D0417A"/>
    <w:rsid w:val="00D050A4"/>
    <w:rsid w:val="00D066DC"/>
    <w:rsid w:val="00D10172"/>
    <w:rsid w:val="00D11CE1"/>
    <w:rsid w:val="00D1316E"/>
    <w:rsid w:val="00D1618D"/>
    <w:rsid w:val="00D174F7"/>
    <w:rsid w:val="00D17C6E"/>
    <w:rsid w:val="00D2085A"/>
    <w:rsid w:val="00D21DDE"/>
    <w:rsid w:val="00D252BB"/>
    <w:rsid w:val="00D26EAC"/>
    <w:rsid w:val="00D34509"/>
    <w:rsid w:val="00D36E81"/>
    <w:rsid w:val="00D409BD"/>
    <w:rsid w:val="00D427E4"/>
    <w:rsid w:val="00D42AC0"/>
    <w:rsid w:val="00D43AED"/>
    <w:rsid w:val="00D44B52"/>
    <w:rsid w:val="00D45122"/>
    <w:rsid w:val="00D46C7F"/>
    <w:rsid w:val="00D479FA"/>
    <w:rsid w:val="00D503CF"/>
    <w:rsid w:val="00D505EA"/>
    <w:rsid w:val="00D50704"/>
    <w:rsid w:val="00D524EC"/>
    <w:rsid w:val="00D54207"/>
    <w:rsid w:val="00D54613"/>
    <w:rsid w:val="00D56026"/>
    <w:rsid w:val="00D61691"/>
    <w:rsid w:val="00D64FA1"/>
    <w:rsid w:val="00D65BA5"/>
    <w:rsid w:val="00D66BF3"/>
    <w:rsid w:val="00D70DF3"/>
    <w:rsid w:val="00D71547"/>
    <w:rsid w:val="00D724D4"/>
    <w:rsid w:val="00D729DF"/>
    <w:rsid w:val="00D72F5A"/>
    <w:rsid w:val="00D74C18"/>
    <w:rsid w:val="00D76EB4"/>
    <w:rsid w:val="00D815C1"/>
    <w:rsid w:val="00D8219B"/>
    <w:rsid w:val="00D8314B"/>
    <w:rsid w:val="00D84D56"/>
    <w:rsid w:val="00D868A5"/>
    <w:rsid w:val="00D873CB"/>
    <w:rsid w:val="00D87E25"/>
    <w:rsid w:val="00D87F7E"/>
    <w:rsid w:val="00D90539"/>
    <w:rsid w:val="00D90FF9"/>
    <w:rsid w:val="00D91686"/>
    <w:rsid w:val="00D94D96"/>
    <w:rsid w:val="00D96D52"/>
    <w:rsid w:val="00DA0884"/>
    <w:rsid w:val="00DA3317"/>
    <w:rsid w:val="00DA385C"/>
    <w:rsid w:val="00DA3A57"/>
    <w:rsid w:val="00DA6511"/>
    <w:rsid w:val="00DA6742"/>
    <w:rsid w:val="00DB0DF2"/>
    <w:rsid w:val="00DB58E8"/>
    <w:rsid w:val="00DB5E1A"/>
    <w:rsid w:val="00DB63F4"/>
    <w:rsid w:val="00DB654A"/>
    <w:rsid w:val="00DC0779"/>
    <w:rsid w:val="00DC1519"/>
    <w:rsid w:val="00DC1834"/>
    <w:rsid w:val="00DC3E67"/>
    <w:rsid w:val="00DC6A11"/>
    <w:rsid w:val="00DC785E"/>
    <w:rsid w:val="00DD0B46"/>
    <w:rsid w:val="00DD3925"/>
    <w:rsid w:val="00DD3F9C"/>
    <w:rsid w:val="00DD44C3"/>
    <w:rsid w:val="00DD4742"/>
    <w:rsid w:val="00DD4D6D"/>
    <w:rsid w:val="00DD4EDE"/>
    <w:rsid w:val="00DD5B11"/>
    <w:rsid w:val="00DD6F71"/>
    <w:rsid w:val="00DD74AC"/>
    <w:rsid w:val="00DD7594"/>
    <w:rsid w:val="00DE371F"/>
    <w:rsid w:val="00DE44C7"/>
    <w:rsid w:val="00DE4C1A"/>
    <w:rsid w:val="00DE630E"/>
    <w:rsid w:val="00DE7C3A"/>
    <w:rsid w:val="00DF0709"/>
    <w:rsid w:val="00DF200F"/>
    <w:rsid w:val="00DF3559"/>
    <w:rsid w:val="00DF41E9"/>
    <w:rsid w:val="00DF571D"/>
    <w:rsid w:val="00E0022C"/>
    <w:rsid w:val="00E013CE"/>
    <w:rsid w:val="00E024E9"/>
    <w:rsid w:val="00E0351F"/>
    <w:rsid w:val="00E038DC"/>
    <w:rsid w:val="00E06926"/>
    <w:rsid w:val="00E07DF9"/>
    <w:rsid w:val="00E107DD"/>
    <w:rsid w:val="00E11EB1"/>
    <w:rsid w:val="00E13B28"/>
    <w:rsid w:val="00E13F68"/>
    <w:rsid w:val="00E14C9B"/>
    <w:rsid w:val="00E154D6"/>
    <w:rsid w:val="00E16521"/>
    <w:rsid w:val="00E20878"/>
    <w:rsid w:val="00E219AA"/>
    <w:rsid w:val="00E219B7"/>
    <w:rsid w:val="00E22276"/>
    <w:rsid w:val="00E22F04"/>
    <w:rsid w:val="00E243F1"/>
    <w:rsid w:val="00E2503C"/>
    <w:rsid w:val="00E25DD4"/>
    <w:rsid w:val="00E267CD"/>
    <w:rsid w:val="00E26948"/>
    <w:rsid w:val="00E27029"/>
    <w:rsid w:val="00E27A81"/>
    <w:rsid w:val="00E27FBE"/>
    <w:rsid w:val="00E30782"/>
    <w:rsid w:val="00E3084C"/>
    <w:rsid w:val="00E317BF"/>
    <w:rsid w:val="00E31B03"/>
    <w:rsid w:val="00E33DE8"/>
    <w:rsid w:val="00E37697"/>
    <w:rsid w:val="00E4002F"/>
    <w:rsid w:val="00E40656"/>
    <w:rsid w:val="00E40691"/>
    <w:rsid w:val="00E41BE3"/>
    <w:rsid w:val="00E41C8B"/>
    <w:rsid w:val="00E4281C"/>
    <w:rsid w:val="00E4543A"/>
    <w:rsid w:val="00E4596C"/>
    <w:rsid w:val="00E46244"/>
    <w:rsid w:val="00E478A5"/>
    <w:rsid w:val="00E512E3"/>
    <w:rsid w:val="00E51D27"/>
    <w:rsid w:val="00E529AE"/>
    <w:rsid w:val="00E53538"/>
    <w:rsid w:val="00E54FC9"/>
    <w:rsid w:val="00E5514C"/>
    <w:rsid w:val="00E55B6E"/>
    <w:rsid w:val="00E5652D"/>
    <w:rsid w:val="00E56FD5"/>
    <w:rsid w:val="00E57843"/>
    <w:rsid w:val="00E5796E"/>
    <w:rsid w:val="00E60115"/>
    <w:rsid w:val="00E6244A"/>
    <w:rsid w:val="00E6393C"/>
    <w:rsid w:val="00E6487D"/>
    <w:rsid w:val="00E64EEA"/>
    <w:rsid w:val="00E70741"/>
    <w:rsid w:val="00E714ED"/>
    <w:rsid w:val="00E74096"/>
    <w:rsid w:val="00E75920"/>
    <w:rsid w:val="00E75999"/>
    <w:rsid w:val="00E775C0"/>
    <w:rsid w:val="00E777A9"/>
    <w:rsid w:val="00E80F86"/>
    <w:rsid w:val="00E81F65"/>
    <w:rsid w:val="00E822F8"/>
    <w:rsid w:val="00E82388"/>
    <w:rsid w:val="00E82D41"/>
    <w:rsid w:val="00E84863"/>
    <w:rsid w:val="00E913B1"/>
    <w:rsid w:val="00E92C9A"/>
    <w:rsid w:val="00E96AD2"/>
    <w:rsid w:val="00E97360"/>
    <w:rsid w:val="00EA25B5"/>
    <w:rsid w:val="00EA28A3"/>
    <w:rsid w:val="00EA4253"/>
    <w:rsid w:val="00EA4388"/>
    <w:rsid w:val="00EA4C8A"/>
    <w:rsid w:val="00EA5440"/>
    <w:rsid w:val="00EA5ADE"/>
    <w:rsid w:val="00EA7557"/>
    <w:rsid w:val="00EA78CF"/>
    <w:rsid w:val="00EB0310"/>
    <w:rsid w:val="00EB2328"/>
    <w:rsid w:val="00EB2EFC"/>
    <w:rsid w:val="00EB3ED0"/>
    <w:rsid w:val="00EB422D"/>
    <w:rsid w:val="00EB5919"/>
    <w:rsid w:val="00EB66A2"/>
    <w:rsid w:val="00EC1204"/>
    <w:rsid w:val="00EC1376"/>
    <w:rsid w:val="00EC322E"/>
    <w:rsid w:val="00EC4A14"/>
    <w:rsid w:val="00EC4F88"/>
    <w:rsid w:val="00EC68E8"/>
    <w:rsid w:val="00EC7550"/>
    <w:rsid w:val="00ED1551"/>
    <w:rsid w:val="00ED1F7C"/>
    <w:rsid w:val="00ED21A4"/>
    <w:rsid w:val="00ED2624"/>
    <w:rsid w:val="00ED2F92"/>
    <w:rsid w:val="00ED3613"/>
    <w:rsid w:val="00ED4504"/>
    <w:rsid w:val="00ED48D9"/>
    <w:rsid w:val="00EE032D"/>
    <w:rsid w:val="00EE0A3E"/>
    <w:rsid w:val="00EE21FB"/>
    <w:rsid w:val="00EE28A7"/>
    <w:rsid w:val="00EE7A16"/>
    <w:rsid w:val="00EF28BC"/>
    <w:rsid w:val="00EF2957"/>
    <w:rsid w:val="00EF2D1C"/>
    <w:rsid w:val="00EF3260"/>
    <w:rsid w:val="00EF3A15"/>
    <w:rsid w:val="00EF53DC"/>
    <w:rsid w:val="00EF625A"/>
    <w:rsid w:val="00EF69C0"/>
    <w:rsid w:val="00F00819"/>
    <w:rsid w:val="00F05DA6"/>
    <w:rsid w:val="00F07396"/>
    <w:rsid w:val="00F0779A"/>
    <w:rsid w:val="00F07817"/>
    <w:rsid w:val="00F142D3"/>
    <w:rsid w:val="00F15346"/>
    <w:rsid w:val="00F15885"/>
    <w:rsid w:val="00F15F40"/>
    <w:rsid w:val="00F17878"/>
    <w:rsid w:val="00F20172"/>
    <w:rsid w:val="00F206E8"/>
    <w:rsid w:val="00F215A2"/>
    <w:rsid w:val="00F21C10"/>
    <w:rsid w:val="00F22FDF"/>
    <w:rsid w:val="00F25F31"/>
    <w:rsid w:val="00F26BC7"/>
    <w:rsid w:val="00F27062"/>
    <w:rsid w:val="00F274F4"/>
    <w:rsid w:val="00F316C4"/>
    <w:rsid w:val="00F35C7F"/>
    <w:rsid w:val="00F42108"/>
    <w:rsid w:val="00F43AD4"/>
    <w:rsid w:val="00F44483"/>
    <w:rsid w:val="00F44A28"/>
    <w:rsid w:val="00F451FD"/>
    <w:rsid w:val="00F465E6"/>
    <w:rsid w:val="00F46F46"/>
    <w:rsid w:val="00F50F13"/>
    <w:rsid w:val="00F51567"/>
    <w:rsid w:val="00F52EE6"/>
    <w:rsid w:val="00F52FC1"/>
    <w:rsid w:val="00F53315"/>
    <w:rsid w:val="00F556AB"/>
    <w:rsid w:val="00F61011"/>
    <w:rsid w:val="00F63661"/>
    <w:rsid w:val="00F638CB"/>
    <w:rsid w:val="00F64AE9"/>
    <w:rsid w:val="00F64CD6"/>
    <w:rsid w:val="00F65BF4"/>
    <w:rsid w:val="00F66472"/>
    <w:rsid w:val="00F6782E"/>
    <w:rsid w:val="00F708DF"/>
    <w:rsid w:val="00F71BAB"/>
    <w:rsid w:val="00F75F7D"/>
    <w:rsid w:val="00F76044"/>
    <w:rsid w:val="00F7777C"/>
    <w:rsid w:val="00F77B60"/>
    <w:rsid w:val="00F77C36"/>
    <w:rsid w:val="00F80A2E"/>
    <w:rsid w:val="00F818AE"/>
    <w:rsid w:val="00F823AA"/>
    <w:rsid w:val="00F828F6"/>
    <w:rsid w:val="00F84ADF"/>
    <w:rsid w:val="00F85978"/>
    <w:rsid w:val="00F90E36"/>
    <w:rsid w:val="00F93164"/>
    <w:rsid w:val="00F95988"/>
    <w:rsid w:val="00F95ED6"/>
    <w:rsid w:val="00FA14BE"/>
    <w:rsid w:val="00FA1726"/>
    <w:rsid w:val="00FA3BC1"/>
    <w:rsid w:val="00FA3BE6"/>
    <w:rsid w:val="00FA5987"/>
    <w:rsid w:val="00FA7B7E"/>
    <w:rsid w:val="00FA7D5B"/>
    <w:rsid w:val="00FA7F39"/>
    <w:rsid w:val="00FA7FFB"/>
    <w:rsid w:val="00FB2437"/>
    <w:rsid w:val="00FB2ACD"/>
    <w:rsid w:val="00FB32E6"/>
    <w:rsid w:val="00FB62FB"/>
    <w:rsid w:val="00FB7F49"/>
    <w:rsid w:val="00FC00FA"/>
    <w:rsid w:val="00FC51A8"/>
    <w:rsid w:val="00FC5D7D"/>
    <w:rsid w:val="00FC71C0"/>
    <w:rsid w:val="00FC73B0"/>
    <w:rsid w:val="00FD19CC"/>
    <w:rsid w:val="00FD4D6C"/>
    <w:rsid w:val="00FD6CA9"/>
    <w:rsid w:val="00FD6ED4"/>
    <w:rsid w:val="00FD704C"/>
    <w:rsid w:val="00FE1827"/>
    <w:rsid w:val="00FE216D"/>
    <w:rsid w:val="00FE2250"/>
    <w:rsid w:val="00FE252A"/>
    <w:rsid w:val="00FE2788"/>
    <w:rsid w:val="00FE45CE"/>
    <w:rsid w:val="00FE5855"/>
    <w:rsid w:val="00FF38FD"/>
    <w:rsid w:val="00FF65BD"/>
    <w:rsid w:val="00FF66F7"/>
    <w:rsid w:val="00FF6A32"/>
    <w:rsid w:val="0121E1E7"/>
    <w:rsid w:val="01E38639"/>
    <w:rsid w:val="03753ED0"/>
    <w:rsid w:val="03B27CD4"/>
    <w:rsid w:val="03E472D3"/>
    <w:rsid w:val="05E7DFC0"/>
    <w:rsid w:val="0647FC61"/>
    <w:rsid w:val="09120451"/>
    <w:rsid w:val="09954E27"/>
    <w:rsid w:val="0A78A41E"/>
    <w:rsid w:val="0AA0E496"/>
    <w:rsid w:val="0AF8AEF2"/>
    <w:rsid w:val="0B49D9C9"/>
    <w:rsid w:val="0B6EBD06"/>
    <w:rsid w:val="0D768E6D"/>
    <w:rsid w:val="0E05A64F"/>
    <w:rsid w:val="0E684D8F"/>
    <w:rsid w:val="0ED5EE70"/>
    <w:rsid w:val="10C2953D"/>
    <w:rsid w:val="1542ABE1"/>
    <w:rsid w:val="155D8DFA"/>
    <w:rsid w:val="16FC5BCB"/>
    <w:rsid w:val="1744A126"/>
    <w:rsid w:val="1745AFA0"/>
    <w:rsid w:val="17C1F16C"/>
    <w:rsid w:val="1908CEAE"/>
    <w:rsid w:val="19641BA1"/>
    <w:rsid w:val="19DDDC6A"/>
    <w:rsid w:val="1A53985F"/>
    <w:rsid w:val="1AC617F8"/>
    <w:rsid w:val="1AF49087"/>
    <w:rsid w:val="1BB1E92D"/>
    <w:rsid w:val="1C281D42"/>
    <w:rsid w:val="1C7E9D99"/>
    <w:rsid w:val="1C9E1A43"/>
    <w:rsid w:val="1D522B08"/>
    <w:rsid w:val="1DF097D6"/>
    <w:rsid w:val="1F4A9E7F"/>
    <w:rsid w:val="1FD80B69"/>
    <w:rsid w:val="2075DBE8"/>
    <w:rsid w:val="20953899"/>
    <w:rsid w:val="20B3A163"/>
    <w:rsid w:val="21A514AD"/>
    <w:rsid w:val="21E250E7"/>
    <w:rsid w:val="222ECFBA"/>
    <w:rsid w:val="22976BBD"/>
    <w:rsid w:val="22D6AA72"/>
    <w:rsid w:val="2307F35F"/>
    <w:rsid w:val="24346784"/>
    <w:rsid w:val="243CD866"/>
    <w:rsid w:val="254BFE5A"/>
    <w:rsid w:val="25BFD408"/>
    <w:rsid w:val="25D037E5"/>
    <w:rsid w:val="26E3BBAB"/>
    <w:rsid w:val="27D4C99C"/>
    <w:rsid w:val="288602F1"/>
    <w:rsid w:val="28B50E32"/>
    <w:rsid w:val="296701BE"/>
    <w:rsid w:val="2A0ADE7C"/>
    <w:rsid w:val="2A1C0867"/>
    <w:rsid w:val="2B7824DF"/>
    <w:rsid w:val="2B9617E6"/>
    <w:rsid w:val="2BB3DE8D"/>
    <w:rsid w:val="2BC6A238"/>
    <w:rsid w:val="2C4766EF"/>
    <w:rsid w:val="2C7D4377"/>
    <w:rsid w:val="2DA5A320"/>
    <w:rsid w:val="2F17C46B"/>
    <w:rsid w:val="305852A5"/>
    <w:rsid w:val="307A920A"/>
    <w:rsid w:val="30DC16FF"/>
    <w:rsid w:val="313451D2"/>
    <w:rsid w:val="31B901AC"/>
    <w:rsid w:val="320C9764"/>
    <w:rsid w:val="324F1A4A"/>
    <w:rsid w:val="327B1947"/>
    <w:rsid w:val="329EA713"/>
    <w:rsid w:val="3443D498"/>
    <w:rsid w:val="3527B695"/>
    <w:rsid w:val="355872ED"/>
    <w:rsid w:val="36C386F6"/>
    <w:rsid w:val="3739CFBD"/>
    <w:rsid w:val="37F5387D"/>
    <w:rsid w:val="38811E13"/>
    <w:rsid w:val="391B1C6F"/>
    <w:rsid w:val="39A17B4F"/>
    <w:rsid w:val="3A842E7D"/>
    <w:rsid w:val="3D40842D"/>
    <w:rsid w:val="3F659A9A"/>
    <w:rsid w:val="3F7E6DAF"/>
    <w:rsid w:val="40452888"/>
    <w:rsid w:val="42433403"/>
    <w:rsid w:val="42934DE0"/>
    <w:rsid w:val="429EE993"/>
    <w:rsid w:val="43DCC333"/>
    <w:rsid w:val="43E863CC"/>
    <w:rsid w:val="4449F247"/>
    <w:rsid w:val="44768B22"/>
    <w:rsid w:val="4501CB51"/>
    <w:rsid w:val="465C66F5"/>
    <w:rsid w:val="4686DFAA"/>
    <w:rsid w:val="47A5FEDC"/>
    <w:rsid w:val="48007821"/>
    <w:rsid w:val="48263BE0"/>
    <w:rsid w:val="492B453D"/>
    <w:rsid w:val="4951E407"/>
    <w:rsid w:val="499C3C94"/>
    <w:rsid w:val="4A853768"/>
    <w:rsid w:val="4B233B16"/>
    <w:rsid w:val="4C989A55"/>
    <w:rsid w:val="4DE37F9A"/>
    <w:rsid w:val="4E3A1E86"/>
    <w:rsid w:val="4EE588D0"/>
    <w:rsid w:val="4F89CB4E"/>
    <w:rsid w:val="5030CE04"/>
    <w:rsid w:val="507F38F1"/>
    <w:rsid w:val="50809565"/>
    <w:rsid w:val="50CA225D"/>
    <w:rsid w:val="51139878"/>
    <w:rsid w:val="513DDF06"/>
    <w:rsid w:val="51AA6926"/>
    <w:rsid w:val="524B0094"/>
    <w:rsid w:val="52587CAB"/>
    <w:rsid w:val="529FB181"/>
    <w:rsid w:val="537DB62E"/>
    <w:rsid w:val="545C5CD6"/>
    <w:rsid w:val="54926D87"/>
    <w:rsid w:val="55A82AED"/>
    <w:rsid w:val="55D16D92"/>
    <w:rsid w:val="566A1B5D"/>
    <w:rsid w:val="56BBAD02"/>
    <w:rsid w:val="585872F7"/>
    <w:rsid w:val="58B47B47"/>
    <w:rsid w:val="5923C891"/>
    <w:rsid w:val="59851EEA"/>
    <w:rsid w:val="59B8ACEA"/>
    <w:rsid w:val="59C11D60"/>
    <w:rsid w:val="5A7414C6"/>
    <w:rsid w:val="5B30AC77"/>
    <w:rsid w:val="5CC91481"/>
    <w:rsid w:val="5D30E3CC"/>
    <w:rsid w:val="5EDCD89D"/>
    <w:rsid w:val="5EE80B14"/>
    <w:rsid w:val="624BA124"/>
    <w:rsid w:val="62F2229C"/>
    <w:rsid w:val="6313DC76"/>
    <w:rsid w:val="63D97DD7"/>
    <w:rsid w:val="648EC7F5"/>
    <w:rsid w:val="64BAACB2"/>
    <w:rsid w:val="6511CA66"/>
    <w:rsid w:val="6546F129"/>
    <w:rsid w:val="65CD597E"/>
    <w:rsid w:val="674BE592"/>
    <w:rsid w:val="680D0420"/>
    <w:rsid w:val="681CDAB1"/>
    <w:rsid w:val="6828FFDA"/>
    <w:rsid w:val="6946A8F5"/>
    <w:rsid w:val="69ACBDAA"/>
    <w:rsid w:val="6A568520"/>
    <w:rsid w:val="6B63BE0C"/>
    <w:rsid w:val="6CC83AED"/>
    <w:rsid w:val="6D185B66"/>
    <w:rsid w:val="6D8FB401"/>
    <w:rsid w:val="6DBB0B7D"/>
    <w:rsid w:val="6E482165"/>
    <w:rsid w:val="6E5EEBE2"/>
    <w:rsid w:val="6EEAC57D"/>
    <w:rsid w:val="6F1DD8C9"/>
    <w:rsid w:val="7113F4D4"/>
    <w:rsid w:val="714A50A3"/>
    <w:rsid w:val="71A9CBEE"/>
    <w:rsid w:val="71B03E04"/>
    <w:rsid w:val="7291FD8A"/>
    <w:rsid w:val="73C11040"/>
    <w:rsid w:val="7413AA9E"/>
    <w:rsid w:val="7535E669"/>
    <w:rsid w:val="75D2F0C5"/>
    <w:rsid w:val="760EB146"/>
    <w:rsid w:val="771F1827"/>
    <w:rsid w:val="77EBA4E6"/>
    <w:rsid w:val="787D95F6"/>
    <w:rsid w:val="79055E4C"/>
    <w:rsid w:val="7A684F42"/>
    <w:rsid w:val="7AA30188"/>
    <w:rsid w:val="7AA3DD28"/>
    <w:rsid w:val="7B670DA7"/>
    <w:rsid w:val="7B780EAC"/>
    <w:rsid w:val="7BA1BB25"/>
    <w:rsid w:val="7BE70557"/>
    <w:rsid w:val="7D4F61A1"/>
    <w:rsid w:val="7E1A6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75E618"/>
  <w15:chartTrackingRefBased/>
  <w15:docId w15:val="{4F553B8E-783B-4D47-A40D-464735B6F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61D01"/>
    <w:pPr>
      <w:outlineLvl w:val="0"/>
    </w:pPr>
    <w:rPr>
      <w:rFonts w:ascii="Arial" w:hAnsi="Arial" w:cs="Arial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textrun">
    <w:name w:val="normaltextrun"/>
    <w:basedOn w:val="DefaultParagraphFont"/>
    <w:rsid w:val="001B1E49"/>
  </w:style>
  <w:style w:type="character" w:customStyle="1" w:styleId="eop">
    <w:name w:val="eop"/>
    <w:basedOn w:val="DefaultParagraphFont"/>
    <w:rsid w:val="001B1E49"/>
  </w:style>
  <w:style w:type="paragraph" w:styleId="Revision">
    <w:name w:val="Revision"/>
    <w:hidden/>
    <w:uiPriority w:val="99"/>
    <w:semiHidden/>
    <w:rsid w:val="008646C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6C68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C68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C68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68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6885"/>
    <w:rPr>
      <w:b/>
      <w:bCs/>
      <w:sz w:val="20"/>
      <w:szCs w:val="20"/>
    </w:rPr>
  </w:style>
  <w:style w:type="paragraph" w:styleId="ListParagraph">
    <w:name w:val="List Paragraph"/>
    <w:basedOn w:val="Normal"/>
    <w:uiPriority w:val="1"/>
    <w:qFormat/>
    <w:rsid w:val="006C6885"/>
    <w:pPr>
      <w:ind w:left="720"/>
      <w:contextualSpacing/>
    </w:pPr>
  </w:style>
  <w:style w:type="character" w:customStyle="1" w:styleId="A5">
    <w:name w:val="A5"/>
    <w:basedOn w:val="DefaultParagraphFont"/>
    <w:uiPriority w:val="99"/>
    <w:rsid w:val="00877366"/>
    <w:rPr>
      <w:rFonts w:ascii="HelveticaNeueLT Pro 45 Lt" w:hAnsi="HelveticaNeueLT Pro 45 Lt" w:hint="default"/>
      <w:color w:val="000000"/>
    </w:rPr>
  </w:style>
  <w:style w:type="paragraph" w:customStyle="1" w:styleId="paragraph">
    <w:name w:val="paragraph"/>
    <w:basedOn w:val="Normal"/>
    <w:rsid w:val="00DD7594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table" w:styleId="TableGrid">
    <w:name w:val="Table Grid"/>
    <w:basedOn w:val="TableNormal"/>
    <w:uiPriority w:val="59"/>
    <w:rsid w:val="009B47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716C7B"/>
    <w:rPr>
      <w:color w:val="2B579A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61D01"/>
    <w:rPr>
      <w:rFonts w:ascii="Arial" w:hAnsi="Arial" w:cs="Arial"/>
      <w:b/>
      <w:bCs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61D01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0E1126"/>
    <w:pPr>
      <w:tabs>
        <w:tab w:val="right" w:leader="dot" w:pos="13948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256B05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56B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6B05"/>
  </w:style>
  <w:style w:type="paragraph" w:styleId="Footer">
    <w:name w:val="footer"/>
    <w:basedOn w:val="Normal"/>
    <w:link w:val="FooterChar"/>
    <w:uiPriority w:val="99"/>
    <w:unhideWhenUsed/>
    <w:rsid w:val="00256B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6B05"/>
  </w:style>
  <w:style w:type="character" w:styleId="UnresolvedMention">
    <w:name w:val="Unresolved Mention"/>
    <w:basedOn w:val="DefaultParagraphFont"/>
    <w:uiPriority w:val="99"/>
    <w:semiHidden/>
    <w:unhideWhenUsed/>
    <w:rsid w:val="00226E2D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D01897"/>
    <w:rPr>
      <w:rFonts w:ascii="Segoe UI" w:hAnsi="Segoe UI" w:cs="Segoe UI" w:hint="default"/>
      <w:sz w:val="18"/>
      <w:szCs w:val="18"/>
    </w:rPr>
  </w:style>
  <w:style w:type="paragraph" w:styleId="NoSpacing">
    <w:name w:val="No Spacing"/>
    <w:uiPriority w:val="1"/>
    <w:qFormat/>
    <w:rsid w:val="00F51567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6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97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6763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887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3586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11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6594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5170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40794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230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671358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563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34721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2165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45135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67204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962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3642">
          <w:marLeft w:val="39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07535">
          <w:marLeft w:val="25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5813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366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4984">
          <w:marLeft w:val="3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26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5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26" Type="http://schemas.openxmlformats.org/officeDocument/2006/relationships/footer" Target="footer8.xml"/><Relationship Id="rId3" Type="http://schemas.openxmlformats.org/officeDocument/2006/relationships/customXml" Target="../customXml/item3.xml"/><Relationship Id="rId21" Type="http://schemas.openxmlformats.org/officeDocument/2006/relationships/header" Target="header6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8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5.xml"/><Relationship Id="rId29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7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header" Target="header7.xm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6.xml"/><Relationship Id="rId27" Type="http://schemas.openxmlformats.org/officeDocument/2006/relationships/image" Target="media/image1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9AEA6B9646AE4FAA32695248DDE839" ma:contentTypeVersion="12" ma:contentTypeDescription="Create a new document." ma:contentTypeScope="" ma:versionID="2b16b537a184b75cccbaa7ffd85e5b41">
  <xsd:schema xmlns:xsd="http://www.w3.org/2001/XMLSchema" xmlns:xs="http://www.w3.org/2001/XMLSchema" xmlns:p="http://schemas.microsoft.com/office/2006/metadata/properties" xmlns:ns2="a766a688-9f67-4fa5-a62f-7bcabddf3ea3" xmlns:ns3="f5567a39-fe0e-4a9a-8f2b-695dfdcaeba3" targetNamespace="http://schemas.microsoft.com/office/2006/metadata/properties" ma:root="true" ma:fieldsID="dc926a4c707179c3ca53a96ef0b797a7" ns2:_="" ns3:_="">
    <xsd:import namespace="a766a688-9f67-4fa5-a62f-7bcabddf3ea3"/>
    <xsd:import namespace="f5567a39-fe0e-4a9a-8f2b-695dfdcae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66a688-9f67-4fa5-a62f-7bcabddf3e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5b7e4bc-7c04-4239-a3c8-056ff7db7b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567a39-fe0e-4a9a-8f2b-695dfdcaeba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f5567a39-fe0e-4a9a-8f2b-695dfdcaeba3">
      <UserInfo>
        <DisplayName>Parker, James (Judicial Office)</DisplayName>
        <AccountId>90</AccountId>
        <AccountType/>
      </UserInfo>
      <UserInfo>
        <DisplayName>Atkinson, Heather</DisplayName>
        <AccountId>15</AccountId>
        <AccountType/>
      </UserInfo>
      <UserInfo>
        <DisplayName>Yallop, Catherine (Judicial Office)</DisplayName>
        <AccountId>95</AccountId>
        <AccountType/>
      </UserInfo>
      <UserInfo>
        <DisplayName>Nugent, Kirsty</DisplayName>
        <AccountId>187</AccountId>
        <AccountType/>
      </UserInfo>
      <UserInfo>
        <DisplayName>Ramsden, Phil | He/His</DisplayName>
        <AccountId>6</AccountId>
        <AccountType/>
      </UserInfo>
      <UserInfo>
        <DisplayName>Pankhurst, Laura | She/Hers</DisplayName>
        <AccountId>152</AccountId>
        <AccountType/>
      </UserInfo>
      <UserInfo>
        <DisplayName>Parker, James</DisplayName>
        <AccountId>407</AccountId>
        <AccountType/>
      </UserInfo>
      <UserInfo>
        <DisplayName>Zylewicz-O'Brien, Agata</DisplayName>
        <AccountId>16</AccountId>
        <AccountType/>
      </UserInfo>
    </SharedWithUsers>
    <lcf76f155ced4ddcb4097134ff3c332f xmlns="a766a688-9f67-4fa5-a62f-7bcabddf3ea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5921CF3-6593-4B2F-9EF5-F86F7F0026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97A057-B41C-4F30-AADD-CC5BB5277C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66a688-9f67-4fa5-a62f-7bcabddf3ea3"/>
    <ds:schemaRef ds:uri="f5567a39-fe0e-4a9a-8f2b-695dfdcae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D17E8F-9A62-4E8F-8F9C-1E86C9FEDD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84BF1A7-BD01-4617-9DD1-B0B0BD56B7B7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a766a688-9f67-4fa5-a62f-7bcabddf3ea3"/>
    <ds:schemaRef ds:uri="http://purl.org/dc/elements/1.1/"/>
    <ds:schemaRef ds:uri="http://schemas.microsoft.com/office/infopath/2007/PartnerControls"/>
    <ds:schemaRef ds:uri="f5567a39-fe0e-4a9a-8f2b-695dfdcaeba3"/>
    <ds:schemaRef ds:uri="http://www.w3.org/XML/1998/namespace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2572</Words>
  <Characters>14662</Characters>
  <Application>Microsoft Office Word</Application>
  <DocSecurity>4</DocSecurity>
  <Lines>122</Lines>
  <Paragraphs>34</Paragraphs>
  <ScaleCrop>false</ScaleCrop>
  <Company>MOJ</Company>
  <LinksUpToDate>false</LinksUpToDate>
  <CharactersWithSpaces>17200</CharactersWithSpaces>
  <SharedDoc>false</SharedDoc>
  <HLinks>
    <vt:vector size="60" baseType="variant">
      <vt:variant>
        <vt:i4>1376317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_Toc177386303</vt:lpwstr>
      </vt:variant>
      <vt:variant>
        <vt:i4>1376317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_Toc177386302</vt:lpwstr>
      </vt:variant>
      <vt:variant>
        <vt:i4>1376317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_Toc177386301</vt:lpwstr>
      </vt:variant>
      <vt:variant>
        <vt:i4>1376317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_Toc177386300</vt:lpwstr>
      </vt:variant>
      <vt:variant>
        <vt:i4>1835068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_Toc177386299</vt:lpwstr>
      </vt:variant>
      <vt:variant>
        <vt:i4>1835068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_Toc177386298</vt:lpwstr>
      </vt:variant>
      <vt:variant>
        <vt:i4>1835068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_Toc177386297</vt:lpwstr>
      </vt:variant>
      <vt:variant>
        <vt:i4>1835068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_Toc177386296</vt:lpwstr>
      </vt:variant>
      <vt:variant>
        <vt:i4>1835068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_Toc177386295</vt:lpwstr>
      </vt:variant>
      <vt:variant>
        <vt:i4>1835068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_Toc177386294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Ramsden, Phil | He/His</dc:creator>
  <cp:keywords/>
  <dc:description/>
  <cp:lastModifiedBy>Yallop, Catherine (Judicial Office)</cp:lastModifiedBy>
  <cp:revision>2</cp:revision>
  <dcterms:created xsi:type="dcterms:W3CDTF">2025-02-18T17:15:00Z</dcterms:created>
  <dcterms:modified xsi:type="dcterms:W3CDTF">2025-02-18T17:15:00Z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0x010100069AEA6B9646AE4FAA32695248DDE839</vt:lpwstr>
  </property>
  <property fmtid="{D5CDD505-2E9C-101B-9397-08002B2CF9AE}" pid="3" name="ClassificationContentMarkingHeaderShapeIds">
    <vt:lpwstr>37,38,39,3a,3b,3c,3d,3e,3f</vt:lpwstr>
  </property>
  <property fmtid="{D5CDD505-2E9C-101B-9397-08002B2CF9AE}" pid="4" name="ClassificationContentMarkingHeaderFontProps">
    <vt:lpwstr>#000000,12,Calibri</vt:lpwstr>
  </property>
  <property fmtid="{D5CDD505-2E9C-101B-9397-08002B2CF9AE}" pid="5" name="ClassificationContentMarkingHeaderText">
    <vt:lpwstr>OFFICIAL</vt:lpwstr>
  </property>
  <property fmtid="{D5CDD505-2E9C-101B-9397-08002B2CF9AE}" pid="6" name="ClassificationContentMarkingFooterShapeIds">
    <vt:lpwstr>40,41,42,43,44,45,46,47,48</vt:lpwstr>
  </property>
  <property fmtid="{D5CDD505-2E9C-101B-9397-08002B2CF9AE}" pid="7" name="ClassificationContentMarkingFooterFontProps">
    <vt:lpwstr>#000000,12,Calibri</vt:lpwstr>
  </property>
  <property fmtid="{D5CDD505-2E9C-101B-9397-08002B2CF9AE}" pid="8" name="ClassificationContentMarkingFooterText">
    <vt:lpwstr>OFFICIAL</vt:lpwstr>
  </property>
  <property fmtid="{D5CDD505-2E9C-101B-9397-08002B2CF9AE}" pid="9" name="MSIP_Label_eed1d2f5-2977-4ce1-839d-57a403841e1f_Enabled">
    <vt:lpwstr>true</vt:lpwstr>
  </property>
  <property fmtid="{D5CDD505-2E9C-101B-9397-08002B2CF9AE}" pid="10" name="MSIP_Label_eed1d2f5-2977-4ce1-839d-57a403841e1f_SetDate">
    <vt:lpwstr>2024-03-19T14:51:14Z</vt:lpwstr>
  </property>
  <property fmtid="{D5CDD505-2E9C-101B-9397-08002B2CF9AE}" pid="11" name="MSIP_Label_eed1d2f5-2977-4ce1-839d-57a403841e1f_Method">
    <vt:lpwstr>Standard</vt:lpwstr>
  </property>
  <property fmtid="{D5CDD505-2E9C-101B-9397-08002B2CF9AE}" pid="12" name="MSIP_Label_eed1d2f5-2977-4ce1-839d-57a403841e1f_Name">
    <vt:lpwstr>OFFICIAL</vt:lpwstr>
  </property>
  <property fmtid="{D5CDD505-2E9C-101B-9397-08002B2CF9AE}" pid="13" name="MSIP_Label_eed1d2f5-2977-4ce1-839d-57a403841e1f_SiteId">
    <vt:lpwstr>c6874728-71e6-41fe-a9e1-2e8c36776ad8</vt:lpwstr>
  </property>
  <property fmtid="{D5CDD505-2E9C-101B-9397-08002B2CF9AE}" pid="14" name="MSIP_Label_eed1d2f5-2977-4ce1-839d-57a403841e1f_ActionId">
    <vt:lpwstr>62a97883-159c-4244-85b4-8d4fce978dd7</vt:lpwstr>
  </property>
  <property fmtid="{D5CDD505-2E9C-101B-9397-08002B2CF9AE}" pid="15" name="MSIP_Label_eed1d2f5-2977-4ce1-839d-57a403841e1f_ContentBits">
    <vt:lpwstr>3</vt:lpwstr>
  </property>
  <property fmtid="{D5CDD505-2E9C-101B-9397-08002B2CF9AE}" pid="16" name="MediaServiceImageTags">
    <vt:lpwstr/>
  </property>
</Properties>
</file>